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CD" w:rsidRPr="00622573" w:rsidRDefault="005662CD" w:rsidP="00E10D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науки, молоді та спорту України</w:t>
      </w:r>
    </w:p>
    <w:p w:rsidR="005662CD" w:rsidRPr="00622573" w:rsidRDefault="005662CD" w:rsidP="00E10D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Управління освіти і науки, молоді та спорту Кіровоградської облдержадміністрації</w:t>
      </w:r>
    </w:p>
    <w:p w:rsidR="005662CD" w:rsidRPr="00622573" w:rsidRDefault="005662CD" w:rsidP="00E10D7A">
      <w:pP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Кіровоградська Мала академія наук учнівської молоді</w:t>
      </w:r>
    </w:p>
    <w:p w:rsidR="005662CD" w:rsidRPr="00622573" w:rsidRDefault="005662CD" w:rsidP="00E10D7A">
      <w:pP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hAnsi="Times New Roman" w:cs="Times New Roman"/>
          <w:sz w:val="40"/>
          <w:lang w:val="uk-UA"/>
        </w:rPr>
      </w:pPr>
    </w:p>
    <w:p w:rsidR="00F446FA" w:rsidRDefault="005662CD">
      <w:pP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i/>
          <w:sz w:val="28"/>
          <w:szCs w:val="28"/>
          <w:lang w:val="uk-UA"/>
        </w:rPr>
        <w:t>Відділення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: мовознавства</w:t>
      </w:r>
    </w:p>
    <w:p w:rsidR="00F446FA" w:rsidRDefault="005662CD">
      <w:pP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hAnsi="Times New Roman" w:cs="Times New Roman"/>
          <w:sz w:val="40"/>
          <w:lang w:val="uk-UA"/>
        </w:rPr>
      </w:pPr>
      <w:r w:rsidRPr="00622573">
        <w:rPr>
          <w:rFonts w:ascii="Times New Roman" w:hAnsi="Times New Roman" w:cs="Times New Roman"/>
          <w:i/>
          <w:sz w:val="28"/>
          <w:szCs w:val="28"/>
          <w:lang w:val="uk-UA"/>
        </w:rPr>
        <w:t>Секція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: іспанська мова</w:t>
      </w:r>
    </w:p>
    <w:p w:rsidR="005662CD" w:rsidRPr="00622573" w:rsidRDefault="005662CD" w:rsidP="00E10D7A">
      <w:pPr>
        <w:spacing w:after="0" w:line="360" w:lineRule="auto"/>
        <w:jc w:val="center"/>
        <w:rPr>
          <w:rFonts w:ascii="Times New Roman" w:hAnsi="Times New Roman" w:cs="Times New Roman"/>
          <w:sz w:val="40"/>
          <w:lang w:val="uk-UA"/>
        </w:rPr>
      </w:pPr>
    </w:p>
    <w:p w:rsidR="005662CD" w:rsidRPr="00622573" w:rsidRDefault="00720853" w:rsidP="003C7E9A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Кольоративи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іспанській фразеології</w:t>
      </w:r>
    </w:p>
    <w:p w:rsidR="005662CD" w:rsidRPr="00622573" w:rsidRDefault="005662CD" w:rsidP="00E10D7A">
      <w:pPr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F446FA" w:rsidRDefault="006A3055">
      <w:pPr>
        <w:spacing w:after="0" w:line="36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A3055">
        <w:rPr>
          <w:rFonts w:ascii="Times New Roman" w:hAnsi="Times New Roman" w:cs="Times New Roman"/>
          <w:sz w:val="24"/>
          <w:szCs w:val="24"/>
          <w:lang w:val="uk-UA"/>
        </w:rPr>
        <w:t>Роботу виконала:</w:t>
      </w:r>
    </w:p>
    <w:p w:rsidR="00F446FA" w:rsidRDefault="00FF5251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>Александрова Вікторія</w:t>
      </w:r>
    </w:p>
    <w:p w:rsidR="00F446FA" w:rsidRDefault="00FF5251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>учениця10</w:t>
      </w:r>
      <w:r w:rsidR="00312053" w:rsidRPr="00E10D7A">
        <w:rPr>
          <w:rFonts w:ascii="Times New Roman" w:hAnsi="Times New Roman" w:cs="Times New Roman"/>
          <w:sz w:val="24"/>
          <w:szCs w:val="24"/>
          <w:lang w:val="uk-UA"/>
        </w:rPr>
        <w:t>-А кла</w:t>
      </w:r>
      <w:r w:rsidR="005662CD" w:rsidRPr="00E10D7A">
        <w:rPr>
          <w:rFonts w:ascii="Times New Roman" w:hAnsi="Times New Roman" w:cs="Times New Roman"/>
          <w:sz w:val="24"/>
          <w:szCs w:val="24"/>
          <w:lang w:val="uk-UA"/>
        </w:rPr>
        <w:t>су</w:t>
      </w:r>
    </w:p>
    <w:p w:rsidR="00F446FA" w:rsidRDefault="00FF5251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>НВК «</w:t>
      </w:r>
      <w:r w:rsidR="005662CD"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ЗНЗ І-ІІІ </w:t>
      </w:r>
      <w:r w:rsidRPr="00E10D7A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5662CD" w:rsidRPr="00E10D7A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E10D7A">
        <w:rPr>
          <w:rFonts w:ascii="Times New Roman" w:hAnsi="Times New Roman" w:cs="Times New Roman"/>
          <w:sz w:val="24"/>
          <w:szCs w:val="24"/>
          <w:lang w:val="uk-UA"/>
        </w:rPr>
        <w:t>9-спеціалізована школа»</w:t>
      </w:r>
    </w:p>
    <w:p w:rsidR="00F446FA" w:rsidRDefault="005662CD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>Олександрійської міської ради</w:t>
      </w:r>
    </w:p>
    <w:p w:rsidR="00F446FA" w:rsidRDefault="00F446FA">
      <w:pPr>
        <w:spacing w:after="0" w:line="36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446FA" w:rsidRDefault="006A3055">
      <w:pPr>
        <w:spacing w:after="0" w:line="360" w:lineRule="auto"/>
        <w:ind w:left="566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A3055">
        <w:rPr>
          <w:rFonts w:ascii="Times New Roman" w:hAnsi="Times New Roman" w:cs="Times New Roman"/>
          <w:sz w:val="24"/>
          <w:szCs w:val="24"/>
          <w:lang w:val="uk-UA"/>
        </w:rPr>
        <w:t>Наукові керівники:</w:t>
      </w:r>
    </w:p>
    <w:p w:rsidR="005662CD" w:rsidRPr="00E10D7A" w:rsidRDefault="005662CD" w:rsidP="00E10D7A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>Бондаренко Катерина Леонідівна</w:t>
      </w:r>
    </w:p>
    <w:p w:rsidR="005662CD" w:rsidRPr="00E10D7A" w:rsidRDefault="005662CD" w:rsidP="00E10D7A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кандидат філологічних наук, доцент кафедри </w:t>
      </w:r>
      <w:r w:rsidR="006A3055" w:rsidRPr="006A3055">
        <w:rPr>
          <w:rFonts w:ascii="Times New Roman" w:hAnsi="Times New Roman" w:cs="Times New Roman"/>
          <w:lang w:val="uk-UA"/>
        </w:rPr>
        <w:t xml:space="preserve">перекладу, прикладної та загальної лінгвістики </w:t>
      </w:r>
      <w:r w:rsidRPr="00E10D7A">
        <w:rPr>
          <w:rFonts w:ascii="Times New Roman" w:hAnsi="Times New Roman" w:cs="Times New Roman"/>
          <w:sz w:val="24"/>
          <w:szCs w:val="24"/>
          <w:lang w:val="uk-UA"/>
        </w:rPr>
        <w:t>Кіровоград</w:t>
      </w:r>
      <w:r w:rsidR="00FF5251"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ського державного </w:t>
      </w:r>
      <w:r w:rsidRPr="00E10D7A">
        <w:rPr>
          <w:rFonts w:ascii="Times New Roman" w:hAnsi="Times New Roman" w:cs="Times New Roman"/>
          <w:sz w:val="24"/>
          <w:szCs w:val="24"/>
          <w:lang w:val="uk-UA"/>
        </w:rPr>
        <w:t>педагогічного</w:t>
      </w:r>
      <w:r w:rsidR="00FF5251"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0D7A">
        <w:rPr>
          <w:rFonts w:ascii="Times New Roman" w:hAnsi="Times New Roman" w:cs="Times New Roman"/>
          <w:sz w:val="24"/>
          <w:szCs w:val="24"/>
          <w:lang w:val="uk-UA"/>
        </w:rPr>
        <w:t>університету імені Володимира</w:t>
      </w:r>
      <w:r w:rsidR="00FF5251"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0D7A">
        <w:rPr>
          <w:rFonts w:ascii="Times New Roman" w:hAnsi="Times New Roman" w:cs="Times New Roman"/>
          <w:sz w:val="24"/>
          <w:szCs w:val="24"/>
          <w:lang w:val="uk-UA"/>
        </w:rPr>
        <w:t>Винниченка,</w:t>
      </w:r>
    </w:p>
    <w:p w:rsidR="005662CD" w:rsidRPr="00E10D7A" w:rsidRDefault="005662CD" w:rsidP="00E10D7A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D7A">
        <w:rPr>
          <w:rFonts w:ascii="Times New Roman" w:hAnsi="Times New Roman" w:cs="Times New Roman"/>
          <w:sz w:val="24"/>
          <w:szCs w:val="24"/>
          <w:lang w:val="uk-UA"/>
        </w:rPr>
        <w:t>Балуба</w:t>
      </w:r>
      <w:proofErr w:type="spellEnd"/>
      <w:r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Анатоліївна,</w:t>
      </w:r>
    </w:p>
    <w:p w:rsidR="005662CD" w:rsidRPr="00E10D7A" w:rsidRDefault="005662CD" w:rsidP="00E10D7A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>вчитель іспанської мови</w:t>
      </w:r>
    </w:p>
    <w:p w:rsidR="00FF5251" w:rsidRPr="00E10D7A" w:rsidRDefault="005662CD" w:rsidP="00E10D7A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вищої категорії </w:t>
      </w:r>
      <w:r w:rsidR="00FF5251" w:rsidRPr="00E10D7A">
        <w:rPr>
          <w:rFonts w:ascii="Times New Roman" w:hAnsi="Times New Roman" w:cs="Times New Roman"/>
          <w:sz w:val="24"/>
          <w:szCs w:val="24"/>
          <w:lang w:val="uk-UA"/>
        </w:rPr>
        <w:t>НВК «ЗНЗ І-ІІІ ст.№9-спеціалізована школа»</w:t>
      </w:r>
    </w:p>
    <w:p w:rsidR="005662CD" w:rsidRPr="00E10D7A" w:rsidRDefault="005662CD" w:rsidP="00E10D7A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0D7A">
        <w:rPr>
          <w:rFonts w:ascii="Times New Roman" w:hAnsi="Times New Roman" w:cs="Times New Roman"/>
          <w:sz w:val="24"/>
          <w:szCs w:val="24"/>
          <w:lang w:val="uk-UA"/>
        </w:rPr>
        <w:t xml:space="preserve">Олександрійської міської </w:t>
      </w:r>
      <w:r w:rsidR="007B5143" w:rsidRPr="00E10D7A">
        <w:rPr>
          <w:rFonts w:ascii="Times New Roman" w:hAnsi="Times New Roman" w:cs="Times New Roman"/>
          <w:sz w:val="24"/>
          <w:szCs w:val="24"/>
          <w:lang w:val="uk-UA"/>
        </w:rPr>
        <w:t>ради</w:t>
      </w:r>
    </w:p>
    <w:p w:rsidR="00F446FA" w:rsidRDefault="00F446FA">
      <w:pPr>
        <w:spacing w:after="0" w:line="36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46FA" w:rsidRDefault="00F446FA">
      <w:pPr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6FA" w:rsidRDefault="00F446FA">
      <w:pPr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2CD" w:rsidRPr="00622573" w:rsidRDefault="005662CD" w:rsidP="00E10D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Олександрія </w:t>
      </w:r>
      <w:r w:rsidR="0074575C" w:rsidRPr="00622573">
        <w:rPr>
          <w:rFonts w:ascii="Times New Roman" w:hAnsi="Times New Roman" w:cs="Times New Roman"/>
          <w:sz w:val="28"/>
          <w:szCs w:val="28"/>
          <w:lang w:val="uk-UA"/>
        </w:rPr>
        <w:t>- 2015</w:t>
      </w:r>
    </w:p>
    <w:p w:rsidR="00F446FA" w:rsidRDefault="005662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Зміст</w:t>
      </w:r>
    </w:p>
    <w:p w:rsidR="00F446FA" w:rsidRDefault="005662CD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  <w:r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…………………………………………………………………</w:t>
      </w:r>
      <w:r w:rsidR="00DA05F4" w:rsidRPr="0031014B">
        <w:rPr>
          <w:rFonts w:ascii="Times New Roman" w:hAnsi="Times New Roman" w:cs="Times New Roman"/>
          <w:color w:val="000000" w:themeColor="text1"/>
          <w:sz w:val="28"/>
          <w:szCs w:val="28"/>
        </w:rPr>
        <w:t>…..</w:t>
      </w:r>
      <w:r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…</w:t>
      </w:r>
      <w:r w:rsidR="00816410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…</w:t>
      </w:r>
      <w:r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…</w:t>
      </w:r>
      <w:r w:rsidR="007A1C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…</w:t>
      </w:r>
      <w:r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A6545C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3-</w:t>
      </w:r>
      <w:r w:rsidR="005C09ED" w:rsidRPr="0031014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F446FA" w:rsidRDefault="005662CD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1. </w:t>
      </w:r>
      <w:r w:rsidR="00103589" w:rsidRPr="00622573">
        <w:rPr>
          <w:rFonts w:ascii="Times New Roman" w:hAnsi="Times New Roman" w:cs="Times New Roman"/>
          <w:b/>
          <w:sz w:val="28"/>
          <w:szCs w:val="28"/>
          <w:lang w:val="uk-UA"/>
        </w:rPr>
        <w:t>Позначення</w:t>
      </w:r>
      <w:r w:rsidR="00CC39A5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кольору в лінгвістиці</w:t>
      </w:r>
      <w:r w:rsidR="009619FE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....</w:t>
      </w:r>
      <w:r w:rsidR="00CC39A5"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.................</w:t>
      </w:r>
      <w:r w:rsidR="00DA05F4" w:rsidRPr="0031014B">
        <w:rPr>
          <w:rFonts w:ascii="Times New Roman" w:hAnsi="Times New Roman" w:cs="Times New Roman"/>
          <w:sz w:val="28"/>
          <w:szCs w:val="28"/>
        </w:rPr>
        <w:t>...</w:t>
      </w:r>
      <w:r w:rsidR="009619FE" w:rsidRPr="0031014B">
        <w:rPr>
          <w:rFonts w:ascii="Times New Roman" w:hAnsi="Times New Roman" w:cs="Times New Roman"/>
          <w:sz w:val="28"/>
          <w:szCs w:val="28"/>
        </w:rPr>
        <w:t>....</w:t>
      </w:r>
      <w:r w:rsidR="00DA05F4" w:rsidRPr="0031014B">
        <w:rPr>
          <w:rFonts w:ascii="Times New Roman" w:hAnsi="Times New Roman" w:cs="Times New Roman"/>
          <w:sz w:val="28"/>
          <w:szCs w:val="28"/>
        </w:rPr>
        <w:t>.</w:t>
      </w:r>
      <w:r w:rsidR="009619FE" w:rsidRPr="0031014B">
        <w:rPr>
          <w:rFonts w:ascii="Times New Roman" w:hAnsi="Times New Roman" w:cs="Times New Roman"/>
          <w:sz w:val="28"/>
          <w:szCs w:val="28"/>
        </w:rPr>
        <w:t>.</w:t>
      </w:r>
      <w:r w:rsidR="00DA05F4" w:rsidRPr="0031014B">
        <w:rPr>
          <w:rFonts w:ascii="Times New Roman" w:hAnsi="Times New Roman" w:cs="Times New Roman"/>
          <w:sz w:val="28"/>
          <w:szCs w:val="28"/>
        </w:rPr>
        <w:t>..</w:t>
      </w:r>
      <w:r w:rsidR="009619FE">
        <w:rPr>
          <w:rFonts w:ascii="Times New Roman" w:hAnsi="Times New Roman" w:cs="Times New Roman"/>
          <w:sz w:val="28"/>
          <w:szCs w:val="28"/>
          <w:lang w:val="uk-UA"/>
        </w:rPr>
        <w:t>.....</w:t>
      </w:r>
      <w:r w:rsidR="00CC39A5" w:rsidRPr="00622573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1C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09ED" w:rsidRPr="0031014B">
        <w:rPr>
          <w:rFonts w:ascii="Times New Roman" w:hAnsi="Times New Roman" w:cs="Times New Roman"/>
          <w:sz w:val="28"/>
          <w:szCs w:val="28"/>
        </w:rPr>
        <w:t>5-9</w:t>
      </w:r>
    </w:p>
    <w:p w:rsidR="00F446FA" w:rsidRDefault="005662CD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Розділ 2.</w:t>
      </w:r>
      <w:r w:rsidR="00C76EDD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7381">
        <w:rPr>
          <w:rFonts w:ascii="Times New Roman" w:hAnsi="Times New Roman" w:cs="Times New Roman"/>
          <w:b/>
          <w:sz w:val="28"/>
          <w:szCs w:val="28"/>
          <w:lang w:val="uk-UA"/>
        </w:rPr>
        <w:t>Колір та його значення у фразеології</w:t>
      </w:r>
      <w:r w:rsidR="00672DB6" w:rsidRPr="0062257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………………</w:t>
      </w:r>
      <w:r w:rsidR="00DA05F4" w:rsidRPr="0031014B">
        <w:rPr>
          <w:rFonts w:ascii="Times New Roman" w:hAnsi="Times New Roman" w:cs="Times New Roman"/>
          <w:sz w:val="28"/>
          <w:szCs w:val="28"/>
        </w:rPr>
        <w:t>…</w:t>
      </w:r>
      <w:r w:rsidR="009619FE" w:rsidRPr="0031014B">
        <w:rPr>
          <w:rFonts w:ascii="Times New Roman" w:hAnsi="Times New Roman" w:cs="Times New Roman"/>
          <w:sz w:val="28"/>
          <w:szCs w:val="28"/>
        </w:rPr>
        <w:t>……</w:t>
      </w:r>
      <w:r w:rsidR="009B69F6">
        <w:rPr>
          <w:rFonts w:ascii="Times New Roman" w:hAnsi="Times New Roman" w:cs="Times New Roman"/>
          <w:sz w:val="28"/>
          <w:szCs w:val="28"/>
        </w:rPr>
        <w:t>…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09ED" w:rsidRPr="0031014B">
        <w:rPr>
          <w:rFonts w:ascii="Times New Roman" w:hAnsi="Times New Roman" w:cs="Times New Roman"/>
          <w:sz w:val="28"/>
          <w:szCs w:val="28"/>
        </w:rPr>
        <w:t>10-15</w:t>
      </w:r>
    </w:p>
    <w:p w:rsidR="00F446FA" w:rsidRDefault="00437381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01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.1. Семантичне та психологічне значення кольору</w:t>
      </w:r>
      <w:r w:rsidR="005C09ED" w:rsidRPr="0031014B">
        <w:rPr>
          <w:rFonts w:ascii="Times New Roman" w:hAnsi="Times New Roman" w:cs="Times New Roman"/>
          <w:sz w:val="28"/>
          <w:szCs w:val="28"/>
        </w:rPr>
        <w:t>………………</w:t>
      </w:r>
      <w:r w:rsidR="00DA05F4" w:rsidRPr="0031014B">
        <w:rPr>
          <w:rFonts w:ascii="Times New Roman" w:hAnsi="Times New Roman" w:cs="Times New Roman"/>
          <w:sz w:val="28"/>
          <w:szCs w:val="28"/>
        </w:rPr>
        <w:t>…</w:t>
      </w:r>
      <w:r w:rsidR="009619FE" w:rsidRPr="0031014B">
        <w:rPr>
          <w:rFonts w:ascii="Times New Roman" w:hAnsi="Times New Roman" w:cs="Times New Roman"/>
          <w:sz w:val="28"/>
          <w:szCs w:val="28"/>
        </w:rPr>
        <w:t>.</w:t>
      </w:r>
      <w:r w:rsidR="00DA05F4" w:rsidRPr="0031014B">
        <w:rPr>
          <w:rFonts w:ascii="Times New Roman" w:hAnsi="Times New Roman" w:cs="Times New Roman"/>
          <w:sz w:val="28"/>
          <w:szCs w:val="28"/>
        </w:rPr>
        <w:t>…</w:t>
      </w:r>
      <w:r w:rsidR="009B69F6">
        <w:rPr>
          <w:rFonts w:ascii="Times New Roman" w:hAnsi="Times New Roman" w:cs="Times New Roman"/>
          <w:sz w:val="28"/>
          <w:szCs w:val="28"/>
        </w:rPr>
        <w:t>..</w:t>
      </w:r>
      <w:r w:rsidR="005C09ED" w:rsidRPr="0031014B">
        <w:rPr>
          <w:rFonts w:ascii="Times New Roman" w:hAnsi="Times New Roman" w:cs="Times New Roman"/>
          <w:sz w:val="28"/>
          <w:szCs w:val="28"/>
        </w:rPr>
        <w:t>…..10-12</w:t>
      </w:r>
    </w:p>
    <w:p w:rsidR="00F446FA" w:rsidRDefault="00437381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Кольоратив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14B">
        <w:rPr>
          <w:rFonts w:ascii="Times New Roman" w:hAnsi="Times New Roman" w:cs="Times New Roman"/>
          <w:sz w:val="28"/>
          <w:szCs w:val="28"/>
        </w:rPr>
        <w:t>“</w:t>
      </w:r>
      <w:r w:rsidR="00E04FBC" w:rsidRPr="00622573">
        <w:rPr>
          <w:rFonts w:ascii="Times New Roman" w:hAnsi="Times New Roman" w:cs="Times New Roman"/>
          <w:sz w:val="28"/>
          <w:szCs w:val="28"/>
          <w:lang w:val="uk-UA"/>
        </w:rPr>
        <w:t>білий</w:t>
      </w:r>
      <w:r w:rsidR="00927F72" w:rsidRPr="0062257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1014B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іспанській фразеології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………………</w:t>
      </w:r>
      <w:r w:rsidR="00DA05F4" w:rsidRPr="0031014B">
        <w:rPr>
          <w:rFonts w:ascii="Times New Roman" w:hAnsi="Times New Roman" w:cs="Times New Roman"/>
          <w:sz w:val="28"/>
          <w:szCs w:val="28"/>
        </w:rPr>
        <w:t>……</w:t>
      </w:r>
      <w:r w:rsidR="009619FE" w:rsidRPr="0031014B">
        <w:rPr>
          <w:rFonts w:ascii="Times New Roman" w:hAnsi="Times New Roman" w:cs="Times New Roman"/>
          <w:sz w:val="28"/>
          <w:szCs w:val="28"/>
        </w:rPr>
        <w:t>…</w:t>
      </w:r>
      <w:r w:rsidR="009B69F6">
        <w:rPr>
          <w:rFonts w:ascii="Times New Roman" w:hAnsi="Times New Roman" w:cs="Times New Roman"/>
          <w:sz w:val="28"/>
          <w:szCs w:val="28"/>
        </w:rPr>
        <w:t>.</w:t>
      </w:r>
      <w:r w:rsidR="00DA05F4" w:rsidRPr="0031014B">
        <w:rPr>
          <w:rFonts w:ascii="Times New Roman" w:hAnsi="Times New Roman" w:cs="Times New Roman"/>
          <w:sz w:val="28"/>
          <w:szCs w:val="28"/>
        </w:rPr>
        <w:t>..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…..</w:t>
      </w:r>
      <w:r w:rsidR="00DF1BAF" w:rsidRPr="00622573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5C09ED" w:rsidRPr="0031014B">
        <w:rPr>
          <w:rFonts w:ascii="Times New Roman" w:hAnsi="Times New Roman" w:cs="Times New Roman"/>
          <w:sz w:val="28"/>
          <w:szCs w:val="28"/>
        </w:rPr>
        <w:t>12</w:t>
      </w:r>
    </w:p>
    <w:p w:rsidR="00F446FA" w:rsidRDefault="00437381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Кольоратив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14B">
        <w:rPr>
          <w:rFonts w:ascii="Times New Roman" w:hAnsi="Times New Roman" w:cs="Times New Roman"/>
          <w:sz w:val="28"/>
          <w:szCs w:val="28"/>
        </w:rPr>
        <w:t>“</w:t>
      </w:r>
      <w:r w:rsidR="00E04FBC" w:rsidRPr="00622573">
        <w:rPr>
          <w:rFonts w:ascii="Times New Roman" w:hAnsi="Times New Roman" w:cs="Times New Roman"/>
          <w:sz w:val="28"/>
          <w:szCs w:val="28"/>
          <w:lang w:val="uk-UA"/>
        </w:rPr>
        <w:t>чорний</w:t>
      </w:r>
      <w:r w:rsidRPr="0031014B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іспанській фразеології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BAF" w:rsidRPr="00622573">
        <w:rPr>
          <w:rFonts w:ascii="Times New Roman" w:hAnsi="Times New Roman" w:cs="Times New Roman"/>
          <w:sz w:val="28"/>
          <w:szCs w:val="28"/>
          <w:lang w:val="uk-UA"/>
        </w:rPr>
        <w:t>……………</w:t>
      </w:r>
      <w:r w:rsidR="00DA05F4" w:rsidRPr="0031014B">
        <w:rPr>
          <w:rFonts w:ascii="Times New Roman" w:hAnsi="Times New Roman" w:cs="Times New Roman"/>
          <w:sz w:val="28"/>
          <w:szCs w:val="28"/>
        </w:rPr>
        <w:t>…..</w:t>
      </w:r>
      <w:r w:rsidR="00816410" w:rsidRPr="0062257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9619FE" w:rsidRPr="0031014B">
        <w:rPr>
          <w:rFonts w:ascii="Times New Roman" w:hAnsi="Times New Roman" w:cs="Times New Roman"/>
          <w:sz w:val="28"/>
          <w:szCs w:val="28"/>
        </w:rPr>
        <w:t>…</w:t>
      </w:r>
      <w:r w:rsidR="00816410"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69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BAF" w:rsidRPr="00622573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5C09ED" w:rsidRPr="0031014B">
        <w:rPr>
          <w:rFonts w:ascii="Times New Roman" w:hAnsi="Times New Roman" w:cs="Times New Roman"/>
          <w:sz w:val="28"/>
          <w:szCs w:val="28"/>
        </w:rPr>
        <w:t>13-14</w:t>
      </w:r>
    </w:p>
    <w:p w:rsidR="00F446FA" w:rsidRDefault="00437381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Кольоратив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14B">
        <w:rPr>
          <w:rFonts w:ascii="Times New Roman" w:hAnsi="Times New Roman" w:cs="Times New Roman"/>
          <w:sz w:val="28"/>
          <w:szCs w:val="28"/>
        </w:rPr>
        <w:t>“</w:t>
      </w:r>
      <w:r w:rsidR="00E04FBC" w:rsidRPr="00622573">
        <w:rPr>
          <w:rFonts w:ascii="Times New Roman" w:hAnsi="Times New Roman" w:cs="Times New Roman"/>
          <w:sz w:val="28"/>
          <w:szCs w:val="28"/>
          <w:lang w:val="uk-UA"/>
        </w:rPr>
        <w:t>червоний</w:t>
      </w:r>
      <w:r w:rsidRPr="0031014B">
        <w:rPr>
          <w:rFonts w:ascii="Times New Roman" w:hAnsi="Times New Roman" w:cs="Times New Roman"/>
          <w:sz w:val="28"/>
          <w:szCs w:val="28"/>
        </w:rPr>
        <w:t>”</w:t>
      </w:r>
      <w:r w:rsidR="00C725FE" w:rsidRPr="00C72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в іспанській фразеології</w:t>
      </w:r>
      <w:r w:rsidR="00C725FE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5FE">
        <w:rPr>
          <w:rFonts w:ascii="Times New Roman" w:hAnsi="Times New Roman" w:cs="Times New Roman"/>
          <w:sz w:val="28"/>
          <w:szCs w:val="28"/>
          <w:lang w:val="uk-UA"/>
        </w:rPr>
        <w:t>……………</w:t>
      </w:r>
      <w:r w:rsidR="00DA05F4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DA05F4" w:rsidRPr="0031014B">
        <w:rPr>
          <w:rFonts w:ascii="Times New Roman" w:hAnsi="Times New Roman" w:cs="Times New Roman"/>
          <w:sz w:val="28"/>
          <w:szCs w:val="28"/>
        </w:rPr>
        <w:t>…</w:t>
      </w:r>
      <w:r w:rsidR="009619FE" w:rsidRPr="0031014B">
        <w:rPr>
          <w:rFonts w:ascii="Times New Roman" w:hAnsi="Times New Roman" w:cs="Times New Roman"/>
          <w:sz w:val="28"/>
          <w:szCs w:val="28"/>
        </w:rPr>
        <w:t>…</w:t>
      </w:r>
      <w:r w:rsidR="009B69F6">
        <w:rPr>
          <w:rFonts w:ascii="Times New Roman" w:hAnsi="Times New Roman" w:cs="Times New Roman"/>
          <w:sz w:val="28"/>
          <w:szCs w:val="28"/>
        </w:rPr>
        <w:t>..</w:t>
      </w:r>
      <w:r w:rsidR="009619FE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5C09ED" w:rsidRPr="0031014B">
        <w:rPr>
          <w:rFonts w:ascii="Times New Roman" w:hAnsi="Times New Roman" w:cs="Times New Roman"/>
          <w:sz w:val="28"/>
          <w:szCs w:val="28"/>
        </w:rPr>
        <w:t>14-15</w:t>
      </w:r>
    </w:p>
    <w:p w:rsidR="00F446FA" w:rsidRDefault="005662CD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Висно</w:t>
      </w:r>
      <w:r w:rsidR="009619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вки </w:t>
      </w:r>
      <w:r w:rsidR="009619FE" w:rsidRPr="002578F0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</w:t>
      </w:r>
      <w:r w:rsidR="00C725FE" w:rsidRPr="002578F0"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 w:rsidR="00DA05F4" w:rsidRPr="002578F0">
        <w:rPr>
          <w:rFonts w:ascii="Times New Roman" w:hAnsi="Times New Roman" w:cs="Times New Roman"/>
          <w:sz w:val="28"/>
          <w:szCs w:val="28"/>
        </w:rPr>
        <w:t>…</w:t>
      </w:r>
      <w:r w:rsidR="009619FE" w:rsidRPr="002578F0">
        <w:rPr>
          <w:rFonts w:ascii="Times New Roman" w:hAnsi="Times New Roman" w:cs="Times New Roman"/>
          <w:sz w:val="28"/>
          <w:szCs w:val="28"/>
        </w:rPr>
        <w:t>…..</w:t>
      </w:r>
      <w:r w:rsidR="00C725FE" w:rsidRPr="002578F0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9B69F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725FE" w:rsidRPr="002578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6410" w:rsidRPr="002578F0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Pr="002578F0">
        <w:rPr>
          <w:rFonts w:ascii="Times New Roman" w:hAnsi="Times New Roman" w:cs="Times New Roman"/>
          <w:sz w:val="28"/>
          <w:szCs w:val="28"/>
          <w:lang w:val="uk-UA"/>
        </w:rPr>
        <w:t>....</w:t>
      </w:r>
      <w:r w:rsidR="005C09ED" w:rsidRPr="002578F0">
        <w:rPr>
          <w:rFonts w:ascii="Times New Roman" w:hAnsi="Times New Roman" w:cs="Times New Roman"/>
          <w:sz w:val="28"/>
          <w:szCs w:val="28"/>
        </w:rPr>
        <w:t>16</w:t>
      </w:r>
    </w:p>
    <w:p w:rsidR="00F446FA" w:rsidRDefault="005662CD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Додатки</w:t>
      </w:r>
      <w:r w:rsidRPr="002578F0">
        <w:rPr>
          <w:rFonts w:ascii="Times New Roman" w:hAnsi="Times New Roman" w:cs="Times New Roman"/>
          <w:sz w:val="28"/>
          <w:szCs w:val="28"/>
          <w:lang w:val="uk-UA"/>
        </w:rPr>
        <w:t xml:space="preserve"> …………………………………………………………………</w:t>
      </w:r>
      <w:r w:rsidR="009619FE" w:rsidRPr="002578F0">
        <w:rPr>
          <w:rFonts w:ascii="Times New Roman" w:hAnsi="Times New Roman" w:cs="Times New Roman"/>
          <w:sz w:val="28"/>
          <w:szCs w:val="28"/>
        </w:rPr>
        <w:t>…</w:t>
      </w:r>
      <w:r w:rsidRPr="002578F0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9B69F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2578F0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9338FB" w:rsidRPr="002578F0">
        <w:rPr>
          <w:rFonts w:ascii="Times New Roman" w:hAnsi="Times New Roman" w:cs="Times New Roman"/>
          <w:sz w:val="28"/>
          <w:szCs w:val="28"/>
        </w:rPr>
        <w:t>17-19</w:t>
      </w:r>
    </w:p>
    <w:p w:rsidR="00F446FA" w:rsidRDefault="005662CD">
      <w:pPr>
        <w:tabs>
          <w:tab w:val="left" w:pos="10205"/>
        </w:tabs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ВИКОРИСТАНОЇ ЛІТЕРАТУРИ </w:t>
      </w:r>
      <w:r w:rsidRPr="002578F0">
        <w:rPr>
          <w:rFonts w:ascii="Times New Roman" w:hAnsi="Times New Roman" w:cs="Times New Roman"/>
          <w:sz w:val="28"/>
          <w:szCs w:val="28"/>
          <w:lang w:val="uk-UA"/>
        </w:rPr>
        <w:t>………………………</w:t>
      </w:r>
      <w:r w:rsidR="009B69F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9619FE" w:rsidRPr="002578F0">
        <w:rPr>
          <w:rFonts w:ascii="Times New Roman" w:hAnsi="Times New Roman" w:cs="Times New Roman"/>
          <w:sz w:val="28"/>
          <w:szCs w:val="28"/>
        </w:rPr>
        <w:t>……</w:t>
      </w:r>
      <w:r w:rsidRPr="002578F0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9338FB" w:rsidRPr="002578F0">
        <w:rPr>
          <w:rFonts w:ascii="Times New Roman" w:hAnsi="Times New Roman" w:cs="Times New Roman"/>
          <w:sz w:val="28"/>
          <w:szCs w:val="28"/>
        </w:rPr>
        <w:t>20-22</w:t>
      </w:r>
    </w:p>
    <w:p w:rsidR="00A21584" w:rsidRPr="00622573" w:rsidRDefault="005662CD" w:rsidP="00E10D7A">
      <w:pPr>
        <w:tabs>
          <w:tab w:val="left" w:pos="1418"/>
        </w:tabs>
        <w:spacing w:line="360" w:lineRule="auto"/>
        <w:ind w:right="5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D1012B" w:rsidRPr="00622573">
        <w:rPr>
          <w:rFonts w:ascii="Times New Roman" w:hAnsi="Times New Roman" w:cs="Times New Roman"/>
          <w:b/>
          <w:sz w:val="28"/>
          <w:lang w:val="uk-UA"/>
        </w:rPr>
        <w:lastRenderedPageBreak/>
        <w:t>ВСТУП</w:t>
      </w:r>
    </w:p>
    <w:p w:rsidR="00F446FA" w:rsidRDefault="00E51DD2">
      <w:pPr>
        <w:spacing w:line="360" w:lineRule="auto"/>
        <w:ind w:left="35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Актуальність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012B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За І. Павловим </w:t>
      </w:r>
      <w:r w:rsidR="005B41A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[ 1</w:t>
      </w:r>
      <w:r w:rsidR="004C4F1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="00614D8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 с. 35</w:t>
      </w:r>
      <w:r w:rsidR="005B41A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B420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] </w:t>
      </w:r>
      <w:r w:rsidR="00D1012B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– колір як важлива складова другої сигнальної системи займає одне з найважливіших місць у житті та свідомості людини. Людина різноманітно вивчає цей складний природний феномен. Майже всі галузі науки досліджують кольори, наприклад: психологи ти мистецтвознавці досліджують психічну сферу відчуття </w:t>
      </w:r>
      <w:r w:rsidR="00A60BA7" w:rsidRPr="00622573">
        <w:rPr>
          <w:rFonts w:ascii="Times New Roman" w:hAnsi="Times New Roman" w:cs="Times New Roman"/>
          <w:sz w:val="28"/>
          <w:szCs w:val="28"/>
          <w:lang w:val="uk-UA"/>
        </w:rPr>
        <w:t>кольорів; художники за допомого кольорів передають своє сприйняття навколишніх реалій (свої враження, переживання, події і т.д.); модельєри використовують кольори для втілення своїх дизайнерських задумів; а для фізиків</w:t>
      </w:r>
      <w:r w:rsidR="0089570C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слово «колір» - це 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 xml:space="preserve">позначення довжини хвилі світла </w:t>
      </w:r>
      <w:r w:rsidR="004C4F15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F1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FD7BB4" w:rsidRPr="0031014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46FA" w:rsidRDefault="0089570C">
      <w:pPr>
        <w:spacing w:line="360" w:lineRule="auto"/>
        <w:ind w:left="35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Також колір можна розглядати як і лінгвістичне явище. </w:t>
      </w:r>
      <w:r w:rsidR="00E10D7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езважаючи на те, що </w:t>
      </w:r>
      <w:r w:rsidR="000C2B4A" w:rsidRPr="00622573">
        <w:rPr>
          <w:rFonts w:ascii="Times New Roman" w:hAnsi="Times New Roman" w:cs="Times New Roman"/>
          <w:sz w:val="28"/>
          <w:szCs w:val="28"/>
          <w:lang w:val="uk-UA"/>
        </w:rPr>
        <w:t>кол</w:t>
      </w:r>
      <w:r w:rsidR="000C2B4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C2B4A" w:rsidRPr="00622573">
        <w:rPr>
          <w:rFonts w:ascii="Times New Roman" w:hAnsi="Times New Roman" w:cs="Times New Roman"/>
          <w:sz w:val="28"/>
          <w:szCs w:val="28"/>
          <w:lang w:val="uk-UA"/>
        </w:rPr>
        <w:t>рис</w:t>
      </w:r>
      <w:r w:rsidR="000C2B4A">
        <w:rPr>
          <w:rFonts w:ascii="Times New Roman" w:hAnsi="Times New Roman" w:cs="Times New Roman"/>
          <w:sz w:val="28"/>
          <w:szCs w:val="28"/>
          <w:lang w:val="uk-UA"/>
        </w:rPr>
        <w:t>тична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лексика </w:t>
      </w:r>
      <w:r w:rsidR="00E10D7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10D7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постійним об’єктом для експериментування в різноманітних галузях науки, лінгвістичних теоріях, її сполучуваність з іншими словами (частіше з іменниками)</w:t>
      </w:r>
      <w:r w:rsidR="00B4355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– тема </w:t>
      </w:r>
      <w:r w:rsidR="00E10D7A">
        <w:rPr>
          <w:rFonts w:ascii="Times New Roman" w:hAnsi="Times New Roman" w:cs="Times New Roman"/>
          <w:sz w:val="28"/>
          <w:szCs w:val="28"/>
          <w:lang w:val="uk-UA"/>
        </w:rPr>
        <w:t xml:space="preserve"> актуальна (звернімо увагу, хоча б, на активне використання </w:t>
      </w:r>
      <w:proofErr w:type="spellStart"/>
      <w:r w:rsidR="00E10D7A">
        <w:rPr>
          <w:rFonts w:ascii="Times New Roman" w:hAnsi="Times New Roman" w:cs="Times New Roman"/>
          <w:sz w:val="28"/>
          <w:szCs w:val="28"/>
          <w:lang w:val="uk-UA"/>
        </w:rPr>
        <w:t>кольоронімів</w:t>
      </w:r>
      <w:proofErr w:type="spellEnd"/>
      <w:r w:rsidR="00E10D7A">
        <w:rPr>
          <w:rFonts w:ascii="Times New Roman" w:hAnsi="Times New Roman" w:cs="Times New Roman"/>
          <w:sz w:val="28"/>
          <w:szCs w:val="28"/>
          <w:lang w:val="uk-UA"/>
        </w:rPr>
        <w:t xml:space="preserve"> у рекламному дискурсі)</w:t>
      </w:r>
      <w:r w:rsidR="003C7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>[ 6</w:t>
      </w:r>
      <w:r w:rsidR="00E10D7A" w:rsidRPr="0031014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E10D7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10D7A" w:rsidRPr="0031014B">
        <w:rPr>
          <w:rFonts w:ascii="Times New Roman" w:hAnsi="Times New Roman" w:cs="Times New Roman"/>
          <w:sz w:val="28"/>
          <w:szCs w:val="28"/>
          <w:lang w:val="uk-UA"/>
        </w:rPr>
        <w:t>. 199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D7A" w:rsidRPr="0031014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4355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саме тому </w:t>
      </w:r>
      <w:r w:rsidR="00E10D7A">
        <w:rPr>
          <w:rFonts w:ascii="Times New Roman" w:hAnsi="Times New Roman" w:cs="Times New Roman"/>
          <w:sz w:val="28"/>
          <w:szCs w:val="28"/>
          <w:lang w:val="uk-UA"/>
        </w:rPr>
        <w:t xml:space="preserve">об’єктом вивчення стали </w:t>
      </w:r>
      <w:proofErr w:type="spellStart"/>
      <w:r w:rsidR="00E10D7A">
        <w:rPr>
          <w:rFonts w:ascii="Times New Roman" w:hAnsi="Times New Roman" w:cs="Times New Roman"/>
          <w:sz w:val="28"/>
          <w:szCs w:val="28"/>
          <w:lang w:val="uk-UA"/>
        </w:rPr>
        <w:t>кольороніми</w:t>
      </w:r>
      <w:proofErr w:type="spellEnd"/>
      <w:r w:rsidR="00E10D7A">
        <w:rPr>
          <w:rFonts w:ascii="Times New Roman" w:hAnsi="Times New Roman" w:cs="Times New Roman"/>
          <w:sz w:val="28"/>
          <w:szCs w:val="28"/>
          <w:lang w:val="uk-UA"/>
        </w:rPr>
        <w:t xml:space="preserve"> у складі </w:t>
      </w:r>
      <w:proofErr w:type="spellStart"/>
      <w:r w:rsidR="00E10D7A">
        <w:rPr>
          <w:rFonts w:ascii="Times New Roman" w:hAnsi="Times New Roman" w:cs="Times New Roman"/>
          <w:sz w:val="28"/>
          <w:szCs w:val="28"/>
          <w:lang w:val="uk-UA"/>
        </w:rPr>
        <w:t>фразологічних</w:t>
      </w:r>
      <w:proofErr w:type="spellEnd"/>
      <w:r w:rsidR="00E10D7A">
        <w:rPr>
          <w:rFonts w:ascii="Times New Roman" w:hAnsi="Times New Roman" w:cs="Times New Roman"/>
          <w:sz w:val="28"/>
          <w:szCs w:val="28"/>
          <w:lang w:val="uk-UA"/>
        </w:rPr>
        <w:t xml:space="preserve"> одиниць</w:t>
      </w:r>
      <w:r w:rsidR="00B43551"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46FA" w:rsidRDefault="00742223">
      <w:pPr>
        <w:spacing w:line="360" w:lineRule="auto"/>
        <w:ind w:left="35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Кольоровий континуум у природі безперервний, але люди дискретно розрізняють та позначають кольорову гаму. Людське око здатне розрізняти 1</w:t>
      </w:r>
      <w:r w:rsidR="002A42DF"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 мільйонів кольорів</w:t>
      </w: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Проте мови мають набагато менше слів для їх позначення. В одному з атласів зібра</w:t>
      </w:r>
      <w:r w:rsidR="002A42DF"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 понад 4 тисячі назв кольорів. </w:t>
      </w: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Лексичний шар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кольоропозначень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один з найбільш досліджуваних у мовознавстві.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[ 9</w:t>
      </w:r>
      <w:r w:rsidR="00614D80" w:rsidRPr="00310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614D8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614D80" w:rsidRPr="00310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.75 </w:t>
      </w:r>
      <w:r w:rsidR="004E5DE3"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]</w:t>
      </w:r>
    </w:p>
    <w:p w:rsidR="00F446FA" w:rsidRDefault="00742223">
      <w:pPr>
        <w:spacing w:line="36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Вивчення цього лексичного ряду слів дає можливість глибше проникнути в численні проблеми семасіології, лексичних систем, семантичних полів тощо</w:t>
      </w:r>
      <w:r w:rsidR="001457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2663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 с.76</w:t>
      </w:r>
      <w:r w:rsidR="001457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492FC0"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Лінгвісти вважають дослідження лексичного складу мови через виокремлення та всебічне вивчення окремих лексичних мікросистем надзвичайно важливим для подальшого здійснення систематизації лексики. Вивчення кількісного та якісного складу множини колірних позначень у тій чи іншій мові та їхньої співвіднесеності з колірним досві</w:t>
      </w:r>
      <w:r w:rsidR="00E05952"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дом носіїв мови займає одне з чисе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льних місць у різних галузях науки й у сучасній лінгвістиці зокрема. Колірна лексика часто слугувала об’єктом 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lastRenderedPageBreak/>
        <w:t xml:space="preserve">дослідження в лінгвістиці. Її розглядали в різноманітних аспектах: вивчалися механізми номінації колірного простору носіями різних мов, походження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кольороназв</w:t>
      </w:r>
      <w:proofErr w:type="spellEnd"/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[</w:t>
      </w:r>
      <w:r w:rsidR="0047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3; с. 254 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]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, 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особли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вос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ті їхнього функці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ону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вання</w:t>
      </w:r>
      <w:r w:rsidR="00266389" w:rsidRPr="00126FA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[</w:t>
      </w:r>
      <w:r w:rsidR="0047766B" w:rsidRPr="0014574C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3; с. 255 </w:t>
      </w:r>
      <w:r w:rsidR="00266389" w:rsidRPr="00126FA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]</w:t>
      </w:r>
      <w:r w:rsidRPr="0014574C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.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Робилися спро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би дослідити появу колір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ного вокабулярію в мові як такого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[</w:t>
      </w:r>
      <w:r w:rsidR="0047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</w:t>
      </w:r>
      <w:r w:rsidR="006A0EC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9</w:t>
      </w:r>
      <w:r w:rsidR="0047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; с.73 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]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, 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порівняти колірні лексикони різних мов і дослідити еволюцію їх виникнення в мовах світу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[</w:t>
      </w:r>
      <w:r w:rsidR="0047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4; с. 240 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]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, розроблялися різноманітні класифікації позначень кольору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[</w:t>
      </w:r>
      <w:r w:rsidR="0047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4; с. 240 </w:t>
      </w:r>
      <w:r w:rsidR="00266389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]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, проводився з</w:t>
      </w:r>
      <w:r w:rsidR="00424A2B"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іставний аналіз лексичних мікро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систем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кольоро</w:t>
      </w:r>
      <w:r w:rsidR="00A93074"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назв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різних мов, досліджувалися можливості адекватного добору лексич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 xml:space="preserve">них одиниць при перекладі на інші мови та стилістичні особливості їхнього вживання тощо.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Кольороназви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стали об’єк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>том числен</w:t>
      </w:r>
      <w:r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softHyphen/>
        <w:t xml:space="preserve">них наукових розвідок у психолінгвістиці та </w:t>
      </w:r>
      <w:r w:rsidR="002C73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форматування</w:t>
      </w:r>
      <w:r w:rsid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[</w:t>
      </w:r>
      <w:r w:rsidR="006A0EC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9</w:t>
      </w:r>
      <w:r w:rsidR="00614D80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; </w:t>
      </w:r>
      <w:r w:rsidR="00614D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 w:eastAsia="ru-RU"/>
        </w:rPr>
        <w:t>c</w:t>
      </w:r>
      <w:r w:rsidR="00614D80" w:rsidRPr="00126FA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.76</w:t>
      </w:r>
      <w:r w:rsidR="004E5DE3" w:rsidRPr="0062257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]</w:t>
      </w:r>
      <w:r w:rsidR="0014574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.</w:t>
      </w:r>
    </w:p>
    <w:p w:rsidR="00F446FA" w:rsidRDefault="00B43551">
      <w:pPr>
        <w:spacing w:line="36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 </w:t>
      </w: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теми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зумовлена:</w:t>
      </w:r>
    </w:p>
    <w:p w:rsidR="00F446FA" w:rsidRDefault="00B43551">
      <w:pPr>
        <w:pStyle w:val="a5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Потребою поглиблення знань про характеристики лексичних одиниць у мовознавстві;</w:t>
      </w:r>
    </w:p>
    <w:p w:rsidR="00F446FA" w:rsidRDefault="00B43551">
      <w:pPr>
        <w:pStyle w:val="a5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Необхідністю уточнення засобів позначення кольору в іспанській мові;</w:t>
      </w:r>
    </w:p>
    <w:p w:rsidR="00F446FA" w:rsidRDefault="00E80E58">
      <w:pPr>
        <w:spacing w:line="360" w:lineRule="auto"/>
        <w:ind w:left="35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Об’єктом </w:t>
      </w:r>
      <w:r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дослідження є </w:t>
      </w:r>
      <w:r w:rsidR="0045571D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іспанські прикметники</w:t>
      </w:r>
      <w:r w:rsidR="00E51DD2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кольору</w:t>
      </w:r>
      <w:r w:rsidR="0045571D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51DD2" w:rsidRPr="003A628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blanco</w:t>
      </w:r>
      <w:proofErr w:type="spellEnd"/>
      <w:r w:rsidR="00992DDE" w:rsidRPr="003A628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r w:rsidR="00992DDE" w:rsidRPr="003A62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92DDE" w:rsidRPr="003A62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 w:rsidR="00BF5766" w:rsidRPr="003A628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білий</w:t>
      </w:r>
      <w:r w:rsidR="00992DDE" w:rsidRPr="003A628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”</w:t>
      </w:r>
      <w:proofErr w:type="spellEnd"/>
      <w:r w:rsidR="00F32ED5" w:rsidRPr="003A62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E51DD2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51DD2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negro</w:t>
      </w:r>
      <w:proofErr w:type="spellEnd"/>
      <w:r w:rsidR="006D60E2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A6282" w:rsidRPr="003101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 w:rsidR="00F32ED5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ч</w:t>
      </w:r>
      <w:r w:rsidR="00BF5766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орний</w:t>
      </w:r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”</w:t>
      </w:r>
      <w:proofErr w:type="spellEnd"/>
      <w:r w:rsidR="00F32ED5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F32ED5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rojo</w:t>
      </w:r>
      <w:proofErr w:type="spellEnd"/>
      <w:r w:rsidR="006D60E2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del w:id="0" w:author="Александр" w:date="2015-02-18T14:20:00Z">
        <w:r w:rsidR="006D60E2" w:rsidRPr="00622573" w:rsidDel="00720853">
          <w:rPr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delText xml:space="preserve"> </w:delText>
        </w:r>
      </w:del>
      <w:proofErr w:type="spellStart"/>
      <w:r w:rsidR="003A6282" w:rsidRPr="003101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 w:rsidR="003A628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червоний</w:t>
      </w:r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”</w:t>
      </w:r>
      <w:proofErr w:type="spellEnd"/>
      <w:r w:rsidR="0045571D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del w:id="1" w:author="Александр" w:date="2015-02-18T14:13:00Z">
        <w:r w:rsidR="003A6282" w:rsidRPr="0031014B" w:rsidDel="00E10D7A">
          <w:rPr>
            <w:rFonts w:ascii="Times New Roman" w:hAnsi="Times New Roman" w:cs="Times New Roman"/>
            <w:i/>
            <w:color w:val="000000" w:themeColor="text1"/>
            <w:sz w:val="28"/>
            <w:szCs w:val="28"/>
            <w:lang w:val="uk-UA"/>
          </w:rPr>
          <w:delText xml:space="preserve"> </w:delText>
        </w:r>
      </w:del>
      <w:r w:rsidR="00AF4F6C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r w:rsidR="0045571D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складі фразеологізмів та сталих виразів</w:t>
      </w:r>
      <w:ins w:id="2" w:author="1" w:date="2015-02-18T16:47:00Z">
        <w:r w:rsidR="00AF4F6C">
          <w:rPr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 xml:space="preserve"> </w:t>
        </w:r>
      </w:ins>
      <w:r w:rsidR="00AF4F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української та іспанської мов</w:t>
      </w:r>
      <w:r w:rsidR="0045571D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45571D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F6C" w:rsidRPr="005C09ED">
        <w:rPr>
          <w:rFonts w:ascii="Times New Roman" w:hAnsi="Times New Roman" w:cs="Times New Roman"/>
          <w:sz w:val="28"/>
          <w:szCs w:val="28"/>
          <w:lang w:val="uk-UA"/>
        </w:rPr>
        <w:t>Загальн</w:t>
      </w:r>
      <w:r w:rsidR="00AF4F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F4F6C" w:rsidRPr="005C09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71D" w:rsidRPr="005C09ED"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AF4F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F4F6C">
        <w:rPr>
          <w:rFonts w:ascii="Times New Roman" w:hAnsi="Times New Roman" w:cs="Times New Roman"/>
          <w:sz w:val="28"/>
          <w:szCs w:val="28"/>
          <w:lang w:val="uk-UA"/>
        </w:rPr>
        <w:t>дослідженних</w:t>
      </w:r>
      <w:proofErr w:type="spellEnd"/>
      <w:r w:rsidR="0045571D" w:rsidRPr="005C09ED">
        <w:rPr>
          <w:rFonts w:ascii="Times New Roman" w:hAnsi="Times New Roman" w:cs="Times New Roman"/>
          <w:sz w:val="28"/>
          <w:szCs w:val="28"/>
          <w:lang w:val="uk-UA"/>
        </w:rPr>
        <w:t xml:space="preserve"> одиниць</w:t>
      </w:r>
      <w:r w:rsidR="00AF4F6C">
        <w:rPr>
          <w:rFonts w:ascii="Times New Roman" w:hAnsi="Times New Roman" w:cs="Times New Roman"/>
          <w:sz w:val="28"/>
          <w:szCs w:val="28"/>
          <w:lang w:val="uk-UA"/>
        </w:rPr>
        <w:t xml:space="preserve"> на іспанській мові </w:t>
      </w:r>
      <w:r w:rsidR="005C09ED" w:rsidRPr="00310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9ED">
        <w:rPr>
          <w:rFonts w:ascii="Times New Roman" w:hAnsi="Times New Roman" w:cs="Times New Roman"/>
          <w:sz w:val="28"/>
          <w:szCs w:val="28"/>
          <w:lang w:val="uk-UA"/>
        </w:rPr>
        <w:t>дорівнює 61</w:t>
      </w:r>
      <w:r w:rsidR="00AF4F6C">
        <w:rPr>
          <w:rFonts w:ascii="Times New Roman" w:hAnsi="Times New Roman" w:cs="Times New Roman"/>
          <w:sz w:val="28"/>
          <w:szCs w:val="28"/>
          <w:lang w:val="uk-UA"/>
        </w:rPr>
        <w:t xml:space="preserve"> та на українській мові також 61</w:t>
      </w:r>
      <w:r w:rsidR="005C09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46FA" w:rsidRDefault="007B5143">
      <w:pPr>
        <w:spacing w:line="360" w:lineRule="auto"/>
        <w:ind w:left="357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t>Предметом</w:t>
      </w:r>
      <w:r w:rsidR="00E80E58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E58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дослідження </w:t>
      </w:r>
      <w:r w:rsidR="003420A6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слугували фразеологічні словники іспанської та української мов, збірки прислів’їв та приказок.</w:t>
      </w:r>
      <w:r w:rsidR="005C09ED" w:rsidRPr="003101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[6; 10;17; 18; 19; 23; 24; 25; 26]</w:t>
      </w:r>
    </w:p>
    <w:p w:rsidR="00F446FA" w:rsidRDefault="00E80E58">
      <w:pPr>
        <w:spacing w:line="360" w:lineRule="auto"/>
        <w:ind w:left="35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Метою дослідження</w:t>
      </w:r>
      <w:r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є визначення особливостей </w:t>
      </w:r>
      <w:r w:rsidR="00DF1BAF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іспанських прикметників кольору</w:t>
      </w:r>
      <w:r w:rsidR="00294824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1BAF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proofErr w:type="spellStart"/>
      <w:r w:rsidR="00294824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nergo</w:t>
      </w:r>
      <w:proofErr w:type="spellEnd"/>
      <w:r w:rsidR="00294824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“</w:t>
      </w:r>
      <w:r w:rsidR="00DF1BAF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чорний</w:t>
      </w:r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”</w:t>
      </w:r>
      <w:proofErr w:type="spellEnd"/>
      <w:r w:rsidR="00DF1BAF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294824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blanco</w:t>
      </w:r>
      <w:proofErr w:type="spellEnd"/>
      <w:r w:rsidR="00294824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“</w:t>
      </w:r>
      <w:r w:rsidR="00DF1BAF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білий</w:t>
      </w:r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”</w:t>
      </w:r>
      <w:proofErr w:type="spellEnd"/>
      <w:r w:rsidR="00DF1BAF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294824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rojo</w:t>
      </w:r>
      <w:proofErr w:type="spellEnd"/>
      <w:r w:rsidR="00294824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“</w:t>
      </w:r>
      <w:r w:rsidR="00DF1BAF" w:rsidRPr="0062257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червоний</w:t>
      </w:r>
      <w:r w:rsidR="003A6282" w:rsidRPr="0031014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”</w:t>
      </w:r>
      <w:proofErr w:type="spellEnd"/>
      <w:r w:rsidR="00DF1BAF" w:rsidRPr="006225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 на основі фразеології.</w:t>
      </w:r>
    </w:p>
    <w:p w:rsidR="00F446FA" w:rsidDel="00E80557" w:rsidRDefault="00B817CB" w:rsidP="00F446FA">
      <w:pPr>
        <w:spacing w:line="360" w:lineRule="auto"/>
        <w:ind w:left="708"/>
        <w:contextualSpacing/>
        <w:jc w:val="center"/>
        <w:rPr>
          <w:del w:id="3" w:author="elena" w:date="2015-02-18T19:40:00Z"/>
          <w:rFonts w:ascii="Times New Roman" w:hAnsi="Times New Roman" w:cs="Times New Roman"/>
          <w:b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1</w:t>
      </w:r>
      <w:r w:rsidR="005D3392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D728B">
        <w:rPr>
          <w:rFonts w:ascii="Times New Roman" w:hAnsi="Times New Roman" w:cs="Times New Roman"/>
          <w:b/>
          <w:sz w:val="28"/>
          <w:szCs w:val="28"/>
          <w:lang w:val="uk-UA"/>
        </w:rPr>
        <w:t>Позначення</w:t>
      </w:r>
      <w:r w:rsidR="005D3392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кольору в лінгвістиці</w:t>
      </w:r>
    </w:p>
    <w:p w:rsidR="00F446FA" w:rsidRDefault="00F446FA" w:rsidP="00E80557">
      <w:pPr>
        <w:spacing w:line="360" w:lineRule="auto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6FA" w:rsidRDefault="00F446FA" w:rsidP="00F446FA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Феномен кольору </w:t>
      </w:r>
      <w:r w:rsidR="007208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здавна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цікавив людство. Люди намагалися пояснити це явище, з’ясувати його дію на мозок та психіку. Спроби розробити теорію кольору сягають ще часів </w:t>
      </w:r>
      <w:r w:rsidRPr="004C4F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Платона</w:t>
      </w:r>
      <w:r w:rsidR="004C4F15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[</w:t>
      </w:r>
      <w:r w:rsidR="004C4F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6</w:t>
      </w:r>
      <w:r w:rsidR="004C4F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; с. 145 </w:t>
      </w:r>
      <w:r w:rsidR="004C4F15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]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 Колір є психологічним, емоційним, культурним аспектом, і за його допомогою в художній літературі передається емоційний стан людини, її позитивні та негативні риси характеру, різні соціальні та культурні явища, а також менталітет того чи іншого народу.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Колір – об’єкт вивчення багатьох дисциплін, іноді дуже далеких від лінгвістики: психофізики, психофізіології, психології сприйняття, оптики, анатомії ока, колориметрії, світлотехніки, теорії фотографії, поліграфії, хімії барвників тощо</w:t>
      </w:r>
      <w:ins w:id="4" w:author="elena" w:date="2015-02-18T19:18:00Z">
        <w:r w:rsidR="00FF3239" w:rsidRPr="00126FA3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val="uk-UA" w:eastAsia="ru-RU"/>
          </w:rPr>
          <w:t xml:space="preserve"> </w:t>
        </w:r>
      </w:ins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[ 4</w:t>
      </w:r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; с. 240 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]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Вже цей перелік знаменує практичну значимість проблематики, пов’язаної з кольором, що зростає з появою нових засобів його відтворення і нових способів використання. Колір вважається психологічно-емоційно-культурним явищем, за допомогою якого передається емоційний та ментальний стан людини, її риси характеру, соціальні та культурні аспекти життя народу.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Широкими були не тільки області застосування кольору, а й наукові його дослідження. Завдяки цьому нам відомо багато про колір з фізики та оптики, а також фізіології і теорії сприйняття. Тому не випадково, що при вивченні кольору в лінгвістиці вчені звертаються до понять і термінів, запозичених з інших наук (наприклад, колірна гама, колірний спектр або континуум, фокусні точки, контрастність, насиченість). При дослідженні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у мовознавстві вчені обов’язково повинні спиратися на відомості про феномен кольору, отримані з суміжних дисциплін, а також дані про його джерела, його поширення і значення в тих чи інших галузях культури, мистецтва і промисловості, про особливості використання колірних характеристик різних об’єктів у різних сферах людського буття.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 xml:space="preserve">Особливістю групи слів на позначення кольору є те, що на відміну від інших об’єднань слів, вони мають безпосереднє співвідношення з екстралінгвістичної реальністю – колірним спектром </w:t>
      </w:r>
      <w:r w:rsidR="00614D80" w:rsidRPr="00614D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10</w:t>
      </w:r>
      <w:r w:rsidRPr="00614D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16].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Якщо розглядати колір з точки зору фізичного підходу, то визначення кольору у фізиці (згідно світловій теорії Ньютона) зводиться до того, що кожен колір представляє собою світлову хвилю, що має певну довжину. Таким чином, колір – це світловий потік, який при перетині з поверхнею будь-якого об’єкта заломлюється або розкладається на безліч відтінків, складових колірного спектра, кожен з яких відрізняється своєю довжиною хвилі 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11</w:t>
      </w:r>
      <w:r w:rsidRPr="00614D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125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].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Фізіологічний або нейрофізіологічний підхід йде корінням у фізичний підхід і тісно пов’язаний як з ним, так і з фізіологією і нейрофізіологією людини – будовою його мозку і зорових органів. У рамках цього підходу колір теж розуміється як світловий потік, який у вигляді світлового променя, перетинаючись з сітківкою ока і кришталиком, що працює як призма, розкладається на певну колірну гаму і фокусується в різних зонах кори головного мозку. Вважається, що в корі головного мозку є чотири колірних зони, які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нейрофізіологічно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запрограмовані. Це зони червоного, жовтого, зеленого і синього кольорів, тобто будь-яка людина з самого народження здатна сприймати і розрізняти ці кольори 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F37C0" w:rsidRPr="003101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4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94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].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 рамках фізіологічного підходу прийнято говорити про те, що колір характеризується трьома параметричними характеристиками, це – тон, яскравість і насиченість, які людина розрізняє при дії світлової хвилі певної довжини на зорові рецептори, які і викликають відчуття кольору </w:t>
      </w:r>
      <w:r w:rsidR="00DF37C0"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40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].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Поняття про кольори знаходять відображення у словесних одиницях мови – у </w:t>
      </w:r>
      <w:proofErr w:type="spellStart"/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колоративах</w:t>
      </w:r>
      <w:proofErr w:type="spellEnd"/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</w:t>
      </w:r>
      <w:proofErr w:type="spellStart"/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кольороназвах</w:t>
      </w:r>
      <w:proofErr w:type="spellEnd"/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кольоролексемах</w:t>
      </w:r>
      <w:proofErr w:type="spellEnd"/>
      <w:r w:rsidRPr="00C058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іменах кольору, хроматизмах, колірних прикметниках). Лінгвістичне осмислення мовної картини кольору базується на виявленні їх словесного багатства і розкритті їхньої внутрішньої форми, пізнанні різних семантичних перетворень і символізації, властивої для певного етносу.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Проблема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кольоропозначення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залишається актуальною в сучасній лінгвістиці. Існує безліч різних підходів до дослідження найменувань кольору. Так, останні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 xml:space="preserve">вивчалися за допомогою порівняльно-історичного, описового, синхронно-порівняльного методів і методу математичної лінгвістики. Об’єктами дослідження в області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колоронімів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є їх стилістичні функції, формування нових значень слів і словосполучень на основі колірних визначень, символіка кольору, системні відносини між лексичними одиницями кольору, способи вираження відтінків кольору в окремих мовах, переклад імен кольору з однієї мови на іншу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[ 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6</w:t>
      </w:r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; с. 200 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]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Також у сучасній лінгвістичній літературі велика увага приділяється аналізу особливостей вживання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кольоропозначень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 художніх текстах (у семасіологічному плані, з точки зору їх частотності та функціонування) і проблемам, пов’язаним зі специфікою окремих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(їх етимології, семантиці і тощо.)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</w:t>
      </w:r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9</w:t>
      </w:r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 с. 74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Багатство барв навколишнього світу своєрідно відображається в мові. Але не в усіх мовах існує однакова кількість назв на позначення кольору. Навіть деякі основні кольори спектра не завжди мають окремі назви.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Лексико-тематична парадигма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кольоролексем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широка та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спектрально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багата. До неї входять як лексеми на позначення власне кольору, так і образно-стилістичні одиниці, що позначають асоціативну колірну ознаку </w:t>
      </w:r>
      <w:r w:rsidR="00DF37C0"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42].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 спостереженнями вчених, із розвитком і збагаченням людського досвіду відбувався розвиток і збагачення системи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Можна назвати різні джерела її поповнення. В історії світової культури можна виділити кілька періодів, коли накопичення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кольоропозначень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відбувалося найбільш активно. Особливе місце займає при цьому період науково-технічної революції і подальшого розвитку промисловості, зокрема, ткацької і фарбувальної, коли створювалися безліч нових відтінків кольору невідомих і неможливих до того моменту, що, як результат, спричинило збагачення колірної термінології.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Найдавнішими є назви кольору, що втратили свою внутрішню форму. </w:t>
      </w:r>
      <w:r w:rsidR="00F446FA" w:rsidRPr="00F446F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Білий, жовтий, зелений, сірий, чорний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– це так звані первинні назви, які є спільним надбанням мов. Давніми щодо походження є також назви </w:t>
      </w:r>
      <w:r w:rsidR="00F446FA" w:rsidRPr="00F446F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 w:eastAsia="ru-RU"/>
        </w:rPr>
        <w:t>рудий, синій, червоний, блакитний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Умотивовані назви кольорів – це слова пізнішого походження, що не втратили семантичних зв’язків з базовим словом і можуть легко замінюватися у певній мовній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 xml:space="preserve">ситуації відповідними іменниковими порівняльними зворотами, напр.: </w:t>
      </w:r>
      <w:r w:rsidR="00F446FA" w:rsidRPr="00F446F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 w:eastAsia="ru-RU"/>
        </w:rPr>
        <w:t>васильковий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тобто кольору суцвіття васильків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[</w:t>
      </w:r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8</w:t>
      </w:r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с. 63</w:t>
      </w:r>
      <w:proofErr w:type="gramStart"/>
      <w:r w:rsidR="00FF32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F3239" w:rsidRPr="00126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</w:t>
      </w:r>
      <w:proofErr w:type="gram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Мова є дзеркалом культури, в ній відображається не лише реальний світ, який оточує людину, але і суспільна свідомість народу, національний характер, стиль життя, традиції, звичаї, світогляд, частиною якого, як одна із найдавніших лексичних систем, є колористика.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Кольори і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кольороназви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існують у свідомості людей у вигляді чуттєвого образу кольору і лексичної одиниці.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Кольоролексеми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як носії інформації про навколишній світ є матеріалом для пізнавальних, психолінгвістичних, мовно-культурних та інших наукових досліджень.</w:t>
      </w:r>
    </w:p>
    <w:p w:rsidR="00F446FA" w:rsidRDefault="00720853" w:rsidP="00F446F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69F6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</w:t>
      </w:r>
      <w:proofErr w:type="spellStart"/>
      <w:r w:rsidRPr="009B69F6">
        <w:rPr>
          <w:rFonts w:ascii="Times New Roman" w:hAnsi="Times New Roman" w:cs="Times New Roman"/>
          <w:sz w:val="28"/>
          <w:szCs w:val="28"/>
          <w:lang w:val="uk-UA"/>
        </w:rPr>
        <w:t>кольороназв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0A1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першу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90A1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пиралося на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антропологічн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0A1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фізіологічн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A1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психологічн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засад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и, а </w:t>
      </w:r>
      <w:r w:rsidR="00A90A11" w:rsidRPr="00622573">
        <w:rPr>
          <w:rFonts w:ascii="Times New Roman" w:hAnsi="Times New Roman" w:cs="Times New Roman"/>
          <w:sz w:val="28"/>
          <w:szCs w:val="28"/>
          <w:lang w:val="uk-UA"/>
        </w:rPr>
        <w:t>вже у ХХ столітті колір поч</w:t>
      </w:r>
      <w:r w:rsidR="00492FC0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али вивчати </w:t>
      </w:r>
      <w:r>
        <w:rPr>
          <w:rFonts w:ascii="Times New Roman" w:hAnsi="Times New Roman" w:cs="Times New Roman"/>
          <w:sz w:val="28"/>
          <w:szCs w:val="28"/>
          <w:lang w:val="uk-UA"/>
        </w:rPr>
        <w:t>у лінгвістичному аспектів</w:t>
      </w:r>
      <w:r w:rsidR="00492FC0"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46FA" w:rsidRDefault="00A90A11" w:rsidP="00F446F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Назви кольорів становлять об’єкт наукових студій у різноманітних галузях:</w:t>
      </w:r>
      <w:r w:rsidR="00444E0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46FA" w:rsidRDefault="00AF4F6C" w:rsidP="00F446FA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порівня</w:t>
      </w:r>
      <w:r>
        <w:rPr>
          <w:rFonts w:ascii="Times New Roman" w:hAnsi="Times New Roman" w:cs="Times New Roman"/>
          <w:sz w:val="28"/>
          <w:szCs w:val="28"/>
          <w:lang w:val="uk-UA"/>
        </w:rPr>
        <w:t>льного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мовознавства</w:t>
      </w:r>
    </w:p>
    <w:p w:rsidR="00F446FA" w:rsidRDefault="000D7196" w:rsidP="00F446FA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етнолінгвістики</w:t>
      </w:r>
    </w:p>
    <w:p w:rsidR="00F446FA" w:rsidRDefault="000D7196" w:rsidP="00F446FA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психолінгвістики</w:t>
      </w:r>
    </w:p>
    <w:p w:rsidR="00F446FA" w:rsidRDefault="000D7196" w:rsidP="00F446FA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перекладознавства</w:t>
      </w:r>
      <w:proofErr w:type="spellEnd"/>
    </w:p>
    <w:p w:rsidR="00F446FA" w:rsidRDefault="000D7196" w:rsidP="00F446FA">
      <w:pPr>
        <w:pStyle w:val="a5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історичної та описової лексикології</w:t>
      </w:r>
    </w:p>
    <w:p w:rsidR="00F446FA" w:rsidRDefault="000D7196" w:rsidP="00F446FA">
      <w:pPr>
        <w:pStyle w:val="a5"/>
        <w:numPr>
          <w:ilvl w:val="0"/>
          <w:numId w:val="20"/>
        </w:numPr>
        <w:spacing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семасіології</w:t>
      </w:r>
    </w:p>
    <w:p w:rsidR="00F446FA" w:rsidRDefault="00DB5FD2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Починаючи з XVI століття, активним джерелом розвитку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кольоролексем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стала література, особливо поезія, де створення різних поетичних образів вимагало нових найменувань, у тому числі і колірних. У ході подальшого розвитку художньої мови поступово збільшувалось багатство кольорових виразів, що позначають різні нюанси одного і того ж </w:t>
      </w:r>
      <w:r w:rsidR="000E4084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кольору. </w:t>
      </w:r>
      <w:proofErr w:type="spellStart"/>
      <w:r w:rsidR="000E4084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“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Якщо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уявити сам розвиток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колоризму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 літературі у вигляді графіка, то крива виявляється хвилеподібної, з великими падіннями і підйомами, та все ж неухильно прагне вгору; причому вищими точками підйому цієї кривої є епоха романтизму і особливо кінець XIX століття і початок XX </w:t>
      </w:r>
      <w:r w:rsidR="000E4084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століть</w:t>
      </w:r>
      <w:r w:rsidR="000E4084" w:rsidRPr="00F446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”</w:t>
      </w:r>
      <w:r w:rsidR="00720853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14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87].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Таким чином, досягнення в різних галузях діяльності людини у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 xml:space="preserve">зазначений період відбилися в кількісному і якісному складі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колоративної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лексики різних мов.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F446FA" w:rsidRDefault="00312053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Наукова дискусія, започаткована В. </w:t>
      </w:r>
      <w:proofErr w:type="spellStart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Гладстоуном</w:t>
      </w:r>
      <w:proofErr w:type="spellEnd"/>
      <w:r w:rsidR="004E5DE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[ 4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значною мірою сприяла актуалізації сучасних досліджень </w:t>
      </w:r>
      <w:r w:rsidR="001A2D4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позначень кольору та розвитку нових концепцій. Хоча у ХІХ ст. було представлено чимало підходів у вивченні тогочасних науковців розглядали феномен кольору зі сторони нейрофізіології та антропології, ніж лінгвістики.</w:t>
      </w:r>
    </w:p>
    <w:p w:rsidR="00F446FA" w:rsidRDefault="001A2D46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початку ХХ ст. </w:t>
      </w:r>
      <w:proofErr w:type="spellStart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кольроназви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вивчалися у декількох напрямах. Наприкла</w:t>
      </w:r>
      <w:r w:rsidR="00794AC9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 послідовники гіпотези </w:t>
      </w:r>
      <w:proofErr w:type="spellStart"/>
      <w:r w:rsidR="00794AC9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Сепіра-У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орфа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[ </w:t>
      </w:r>
      <w:r w:rsidR="00DF3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</w:t>
      </w:r>
      <w:r w:rsidR="004E5DE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] </w:t>
      </w:r>
      <w:r w:rsidR="003F242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признають роль мови у процесі пізнання та усвідомлюють її значення для суспільного мислення. Тому під позначеннями кольору в мовах різних груп вони розуміють лексеми, які тісно взаємопов’язані зі станом розвитку навколишньої середи, а точніше – цивілізації. Дослідники універсали вказують на міжкультурний збіг у назвах кольорів окремих мов, а релятивісти – на залежність кількості основних </w:t>
      </w:r>
      <w:proofErr w:type="spellStart"/>
      <w:r w:rsidR="003F242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кольорознавств</w:t>
      </w:r>
      <w:proofErr w:type="spellEnd"/>
      <w:r w:rsidR="003F242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рівня культурного розвитку.</w:t>
      </w:r>
    </w:p>
    <w:p w:rsidR="00F446FA" w:rsidRDefault="00254A02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Науковці із галузі структурного напряму в лінгвістиці підходять до субстанції колірного вокабулярію як до фізичного континууму, всередині якого мова фіксує однакову або різну кількість меж.</w:t>
      </w:r>
    </w:p>
    <w:p w:rsidR="00F446FA" w:rsidRDefault="00254A02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Значний внесок у вивченні </w:t>
      </w:r>
      <w:proofErr w:type="spellStart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кольорознавств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зроблено дослідниками семантичних полів. Головна заслуга є те, що саме парадигма позначень кольору набула статуту моделі семантичного поля.</w:t>
      </w:r>
    </w:p>
    <w:p w:rsidR="00F446FA" w:rsidRDefault="00254A02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східноєвропейському мовознавстві дослідженню кольорів приділяється також чимало уваги. </w:t>
      </w:r>
      <w:r w:rsidR="0072085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446FA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Залучення</w:t>
      </w:r>
      <w:r w:rsidR="000E408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446FA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</w:t>
      </w:r>
      <w:r w:rsidR="0072085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ативів</w:t>
      </w:r>
      <w:proofErr w:type="spellEnd"/>
      <w:r w:rsidR="0072085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 фразеологічного ресурсу мови в контексті вищезазначеного є динамічним процесом, відтак-актуальність його дослідження є безумовною та виправданою на всіх етапах розвитку мови.</w:t>
      </w:r>
    </w:p>
    <w:p w:rsidR="00F446FA" w:rsidRDefault="00A6545C" w:rsidP="00F446FA">
      <w:pPr>
        <w:spacing w:line="360" w:lineRule="auto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 w:type="page"/>
      </w:r>
    </w:p>
    <w:p w:rsidR="00F446FA" w:rsidRDefault="00A61386" w:rsidP="00F446FA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РОЗДІЛ 2. </w:t>
      </w:r>
      <w:r w:rsidR="00E217A5" w:rsidRPr="00622573">
        <w:rPr>
          <w:rFonts w:ascii="Times New Roman" w:hAnsi="Times New Roman" w:cs="Times New Roman"/>
          <w:b/>
          <w:sz w:val="28"/>
          <w:szCs w:val="28"/>
          <w:lang w:val="uk-UA"/>
        </w:rPr>
        <w:t>Колір та його значення</w:t>
      </w:r>
      <w:r w:rsidR="00A93074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фразеології</w:t>
      </w:r>
    </w:p>
    <w:p w:rsidR="00F446FA" w:rsidRDefault="00F446FA" w:rsidP="00F446FA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F4D" w:rsidRDefault="00E217A5" w:rsidP="00105F4D">
      <w:pPr>
        <w:pStyle w:val="a5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t>Семантичне та психологічне значення кольору</w:t>
      </w:r>
    </w:p>
    <w:p w:rsidR="00105F4D" w:rsidRPr="00105F4D" w:rsidRDefault="00105F4D" w:rsidP="00105F4D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19F3" w:rsidRPr="0031014B" w:rsidRDefault="00A219F3" w:rsidP="00A219F3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Психологія тлумачить кольорові відчуття як одну із специфічних реакцій ока та мозку на кольорові частотні коливання. Кольорові моделі, які створюють права та ліва півкуля мозку, не збігаються: 1) права півкуля від природи орієнтована та довгохвильову частину спектра (червоний) та видає кольорову картину, пов’язану з чуттєвим сприйняттям; 2) ліва півкуля орієнтована на середньохвильову частину спектра (синій) та видає кольорову картину, пов’язану з понятійним комплексом. У цьому полягає парадокс кольору: колір містить в собі можливості логічного та чуттєво-образного шляхів пізнання світу 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21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127].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Ця характеристика кольорів важлива для розуміння семантики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у мові, оскільки колір тоді можна розглядати як перехід невербального (чуттєво-образного) мислення на рівень вербального, словесного. Окрім цього, колір пов’язаний з емоціями людини. Кожен колір має своє місце в кольоровому просторі людини, і кожен колір викликає чітко визначені емоції.</w:t>
      </w:r>
    </w:p>
    <w:p w:rsidR="00A219F3" w:rsidRPr="0031014B" w:rsidRDefault="00A219F3" w:rsidP="00A219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Таким чином кожен колір має свій п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сихофізіологічний вплив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Червоний</w:t>
      </w:r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rojo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збуджуючий, гарячий, енергійний, життєрадісний. Має саму довшу хвилю, стимулююче впливає на мозок, сприяє збільшенню мускульної напруги, підвищенню тиску крові та ритму дихання. Сильно впливає на настрій людей.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Оранжевий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naranja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яскравий, викликає радість, заспокоює або подразнює. Сприяє покращенню перетравлення їжі та прискорення руху крові.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Жовтий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amarillo</w:t>
      </w:r>
      <w:proofErr w:type="spellEnd"/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)– стимулює зір, мозок, нерви, створює веселість, заспокоює деякий нервовий стан.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Зелений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verde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колір природи, спокою, свіжості, заспокоює нервову систему. Сприяє пониженню тиску крові за рахунок розширених капіляр.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Голубий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azul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світлий, свіжий і прозорий. Впливає так само як і зелений. Лікувальний колір, полегшує хворобливий стан.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Фіолетовий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morado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пишний і благородний: позитивно діє на серце і легені. Колір втоми та смутку.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Коричневий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maron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теплий; створює спокійний настрій, виражає стійкість та міцність предметів.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Сірий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gris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холодний, діловий, смутний, створює апатію та сум.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blanco</w:t>
      </w:r>
      <w:proofErr w:type="spellEnd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легкий, холодний, благородний. Символ чистоти, добре поєднується з іншими кольорами.</w:t>
      </w:r>
    </w:p>
    <w:p w:rsidR="00A219F3" w:rsidRPr="003F4FA3" w:rsidRDefault="00A219F3" w:rsidP="00A219F3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Чорний (</w:t>
      </w:r>
      <w:proofErr w:type="spellStart"/>
      <w:r w:rsidRPr="003F4FA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negro</w:t>
      </w:r>
      <w:proofErr w:type="spellEnd"/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)– темний, важкий, різко понижує настрій. Він дуже красивий, у невеликій кількості застосовується для контрасту</w:t>
      </w:r>
      <w:r w:rsidR="00FF32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3239" w:rsidRPr="00126FA3">
        <w:rPr>
          <w:rFonts w:ascii="Times New Roman" w:hAnsi="Times New Roman" w:cs="Times New Roman"/>
          <w:color w:val="000000"/>
          <w:sz w:val="28"/>
          <w:szCs w:val="28"/>
        </w:rPr>
        <w:t>[ 2</w:t>
      </w:r>
      <w:r w:rsidR="006A0EC3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FF3239" w:rsidRPr="00126FA3">
        <w:rPr>
          <w:rFonts w:ascii="Times New Roman" w:hAnsi="Times New Roman" w:cs="Times New Roman"/>
          <w:color w:val="000000"/>
          <w:sz w:val="28"/>
          <w:szCs w:val="28"/>
        </w:rPr>
        <w:t xml:space="preserve"> ]</w:t>
      </w:r>
      <w:r w:rsidRPr="003F4FA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19F3" w:rsidRPr="0031014B" w:rsidRDefault="00A219F3" w:rsidP="00A219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Базою для вияву семантичних зв’язків між словами-назвами кольору є дослідження із психолінгвістики. Як зауважує Р.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Фрумкіна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звичайні носії мови легко встановлюють тотожність між смислами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кольороназв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і це «єдиний вид інформації, що може бути використаний дослідником, який не бажає залучати до опису наївної картини світу кольору власне тлумачення й лінгвістичну (або ж психологічну) рефлексію» 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[</w:t>
      </w:r>
      <w:r w:rsidR="006A0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21</w:t>
      </w:r>
      <w:r w:rsidRPr="00DF3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с. 51].</w:t>
      </w:r>
    </w:p>
    <w:p w:rsidR="00A219F3" w:rsidRDefault="00A219F3" w:rsidP="00A219F3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усіх мовах світу існує колірна тріада. Іванов В.В. 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[ 8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] </w:t>
      </w:r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називає позначення цих кольорів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“мовними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універсаліями”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зазначає: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Три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основних кольори (чорний – білий – червоний) є в усіх мовах світу; відмінності цих кольорів використовуються в усіх </w:t>
      </w:r>
      <w:proofErr w:type="spellStart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міфологіях</w:t>
      </w:r>
      <w:proofErr w:type="spellEnd"/>
      <w:r w:rsidRPr="006225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інших символічних системах”.</w:t>
      </w:r>
    </w:p>
    <w:p w:rsidR="00F446FA" w:rsidRPr="00F446FA" w:rsidRDefault="003420A6" w:rsidP="00F446F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В іспанський фразеологізмах</w:t>
      </w:r>
      <w:r w:rsidR="007208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0853">
        <w:rPr>
          <w:rFonts w:ascii="Times New Roman" w:hAnsi="Times New Roman" w:cs="Times New Roman"/>
          <w:sz w:val="28"/>
          <w:szCs w:val="28"/>
          <w:lang w:val="uk-UA"/>
        </w:rPr>
        <w:t>кольороназви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>, можуть використовуватися як у прямом</w:t>
      </w:r>
      <w:r w:rsidR="00DA05F4">
        <w:rPr>
          <w:rFonts w:ascii="Times New Roman" w:hAnsi="Times New Roman" w:cs="Times New Roman"/>
          <w:sz w:val="28"/>
          <w:szCs w:val="28"/>
          <w:lang w:val="uk-UA"/>
        </w:rPr>
        <w:t xml:space="preserve">у, так і в переносному значені: 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”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"/>
        </w:rPr>
        <w:t>estar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"/>
        </w:rPr>
        <w:t>sin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"/>
        </w:rPr>
        <w:t>blanca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"/>
        </w:rPr>
        <w:t>Estar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"/>
        </w:rPr>
        <w:t>sin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"/>
        </w:rPr>
        <w:t>dinero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) </w:t>
      </w:r>
      <w:proofErr w:type="spellStart"/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не</w:t>
      </w:r>
      <w:proofErr w:type="spellEnd"/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мати ні </w:t>
      </w:r>
      <w:proofErr w:type="spellStart"/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копійки</w:t>
      </w:r>
      <w:r w:rsidR="00F446FA" w:rsidRPr="00F446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7E48F8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6FA" w:rsidRPr="00F446FA">
        <w:rPr>
          <w:rFonts w:ascii="Times New Roman" w:hAnsi="Times New Roman" w:cs="Times New Roman"/>
          <w:sz w:val="28"/>
          <w:szCs w:val="28"/>
          <w:lang w:val="uk-UA"/>
        </w:rPr>
        <w:t>[2]</w:t>
      </w:r>
      <w:r w:rsidR="007208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Переносне значення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кольористичного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компонента фразеологізмів може пов</w:t>
      </w:r>
      <w:r w:rsidR="0072085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язуватися із символікою того чи іншого кольору, а </w:t>
      </w:r>
      <w:r w:rsidR="007208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853" w:rsidRPr="00622573">
        <w:rPr>
          <w:rFonts w:ascii="Times New Roman" w:hAnsi="Times New Roman" w:cs="Times New Roman"/>
          <w:sz w:val="28"/>
          <w:szCs w:val="28"/>
          <w:lang w:val="uk-UA"/>
        </w:rPr>
        <w:t>певни</w:t>
      </w:r>
      <w:r w:rsidR="00720853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 w:rsidR="00720853">
        <w:rPr>
          <w:rFonts w:ascii="Times New Roman" w:hAnsi="Times New Roman" w:cs="Times New Roman"/>
          <w:sz w:val="28"/>
          <w:szCs w:val="28"/>
          <w:lang w:val="uk-UA"/>
        </w:rPr>
        <w:t>лінгвокультурними</w:t>
      </w:r>
      <w:proofErr w:type="spellEnd"/>
      <w:r w:rsidR="0072085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традиція</w:t>
      </w:r>
      <w:r w:rsidR="00720853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. Крім цього є важливо те, що колір має свій ступінь психофізіологічної дії кольору.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>[15</w:t>
      </w:r>
      <w:r w:rsidR="001A1EF8" w:rsidRPr="0031014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Він залежить</w:t>
      </w:r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від насиченості кольору.</w:t>
      </w:r>
      <w:r w:rsidR="00E217A5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Наприклад чистий спектральний червоний колір може символізувати сонце, вогонь, кров; чорний – ніч, безодню, </w:t>
      </w:r>
      <w:r w:rsidR="006F5CE3" w:rsidRPr="00DA05F4">
        <w:rPr>
          <w:rFonts w:ascii="Times New Roman" w:hAnsi="Times New Roman" w:cs="Times New Roman"/>
          <w:sz w:val="28"/>
          <w:szCs w:val="28"/>
          <w:lang w:val="uk-UA"/>
        </w:rPr>
        <w:t>нещастя</w:t>
      </w:r>
      <w:r w:rsidR="00DA05F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217A5" w:rsidRPr="00DA0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5F4">
        <w:rPr>
          <w:rFonts w:ascii="Times New Roman" w:hAnsi="Times New Roman" w:cs="Times New Roman"/>
          <w:sz w:val="28"/>
          <w:szCs w:val="28"/>
          <w:lang w:val="en-US"/>
        </w:rPr>
        <w:t>negro</w:t>
      </w:r>
      <w:r w:rsidR="00DA05F4" w:rsidRPr="00310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como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noche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чорний</w:t>
      </w:r>
      <w:proofErr w:type="spellEnd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мов </w:t>
      </w:r>
      <w:proofErr w:type="spellStart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ніч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blanco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como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la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nieve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білий</w:t>
      </w:r>
      <w:proofErr w:type="spellEnd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мов </w:t>
      </w:r>
      <w:proofErr w:type="spellStart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сніг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color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de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sangre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4D536B" w:rsidRPr="004D536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0E4084" w:rsidRPr="0031014B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олір</w:t>
      </w:r>
      <w:proofErr w:type="spellEnd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крові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dias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negros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D536B" w:rsidRPr="004D53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4D536B" w:rsidRPr="004D536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4D536B" w:rsidRPr="0031014B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 w:rsidR="004D536B">
        <w:rPr>
          <w:rFonts w:ascii="Times New Roman" w:hAnsi="Times New Roman" w:cs="Times New Roman"/>
          <w:i/>
          <w:sz w:val="28"/>
          <w:szCs w:val="28"/>
          <w:lang w:val="uk-UA"/>
        </w:rPr>
        <w:t>орні</w:t>
      </w:r>
      <w:proofErr w:type="spellEnd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E4084">
        <w:rPr>
          <w:rFonts w:ascii="Times New Roman" w:hAnsi="Times New Roman" w:cs="Times New Roman"/>
          <w:i/>
          <w:sz w:val="28"/>
          <w:szCs w:val="28"/>
          <w:lang w:val="uk-UA"/>
        </w:rPr>
        <w:t>дні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Інколи, </w:t>
      </w:r>
      <w:proofErr w:type="spellStart"/>
      <w:r w:rsidR="00A219F3">
        <w:rPr>
          <w:rFonts w:ascii="Times New Roman" w:hAnsi="Times New Roman" w:cs="Times New Roman"/>
          <w:sz w:val="28"/>
          <w:szCs w:val="28"/>
          <w:lang w:val="uk-UA"/>
        </w:rPr>
        <w:t>кольороназва</w:t>
      </w:r>
      <w:proofErr w:type="spellEnd"/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частково втрачає своє </w:t>
      </w:r>
      <w:r w:rsidR="00A219F3">
        <w:rPr>
          <w:rFonts w:ascii="Times New Roman" w:hAnsi="Times New Roman" w:cs="Times New Roman"/>
          <w:sz w:val="28"/>
          <w:szCs w:val="28"/>
          <w:lang w:val="uk-UA"/>
        </w:rPr>
        <w:t>первинне значення,</w:t>
      </w:r>
      <w:r w:rsidR="00A219F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набува</w:t>
      </w:r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ючи нового, </w:t>
      </w:r>
      <w:proofErr w:type="spellStart"/>
      <w:r w:rsidR="00A219F3">
        <w:rPr>
          <w:rFonts w:ascii="Times New Roman" w:hAnsi="Times New Roman" w:cs="Times New Roman"/>
          <w:sz w:val="28"/>
          <w:szCs w:val="28"/>
          <w:lang w:val="uk-UA"/>
        </w:rPr>
        <w:t>перенесного</w:t>
      </w:r>
      <w:proofErr w:type="spellEnd"/>
      <w:r w:rsidR="00DA05F4" w:rsidRPr="0031014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es-ES_tradnl"/>
        </w:rPr>
        <w:t>la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es-ES_tradnl"/>
        </w:rPr>
        <w:t>noche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es-ES_tradnl"/>
        </w:rPr>
        <w:t>en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es-ES_tradnl"/>
        </w:rPr>
        <w:t>blanca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DA05F4" w:rsidRPr="0031014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“</w:t>
      </w:r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провести</w:t>
      </w:r>
      <w:proofErr w:type="spellEnd"/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ніч без </w:t>
      </w:r>
      <w:proofErr w:type="spellStart"/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сну</w:t>
      </w:r>
      <w:r w:rsidR="00DA05F4" w:rsidRPr="0031014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”</w:t>
      </w:r>
      <w:proofErr w:type="spellEnd"/>
      <w:r w:rsidR="00DA05F4" w:rsidRPr="00DA05F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;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dinero</w:t>
      </w:r>
      <w:proofErr w:type="spellEnd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n-US"/>
        </w:rPr>
        <w:t>negro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uk-UA"/>
        </w:rPr>
        <w:t>нелегальні</w:t>
      </w:r>
      <w:proofErr w:type="spellEnd"/>
      <w:r w:rsidR="00DA05F4" w:rsidRPr="00DA05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A05F4" w:rsidRPr="00DA05F4">
        <w:rPr>
          <w:rFonts w:ascii="Times New Roman" w:hAnsi="Times New Roman" w:cs="Times New Roman"/>
          <w:i/>
          <w:sz w:val="28"/>
          <w:szCs w:val="28"/>
          <w:lang w:val="uk-UA"/>
        </w:rPr>
        <w:t>доходи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DA05F4" w:rsidRPr="00DA05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s-ES_tradnl"/>
        </w:rPr>
        <w:t>negro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s-ES_tradnl"/>
        </w:rPr>
        <w:t>de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A05F4" w:rsidRPr="00DA05F4">
        <w:rPr>
          <w:rFonts w:ascii="Times New Roman" w:hAnsi="Times New Roman" w:cs="Times New Roman"/>
          <w:i/>
          <w:sz w:val="28"/>
          <w:szCs w:val="28"/>
          <w:lang w:val="es-ES_tradnl"/>
        </w:rPr>
        <w:t>la</w:t>
      </w:r>
      <w:r w:rsidR="00DA05F4" w:rsidRPr="003101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_tradnl"/>
        </w:rPr>
        <w:t>u</w:t>
      </w:r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ñ</w:t>
      </w:r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_tradnl"/>
        </w:rPr>
        <w:t>a</w:t>
      </w:r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мінімальна</w:t>
      </w:r>
      <w:proofErr w:type="spellEnd"/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кількість </w:t>
      </w:r>
      <w:proofErr w:type="spellStart"/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чогось</w:t>
      </w:r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estar</w:t>
      </w:r>
      <w:proofErr w:type="spellEnd"/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al</w:t>
      </w:r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rojo</w:t>
      </w:r>
      <w:proofErr w:type="spellEnd"/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“</w:t>
      </w:r>
      <w:r w:rsidR="00DA05F4" w:rsidRPr="00DA05F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розсердитись</w:t>
      </w:r>
      <w:r w:rsidR="00DA05F4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”.</w:t>
      </w:r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Метафоризація навколишнього світу зумовлена </w:t>
      </w:r>
      <w:proofErr w:type="spellStart"/>
      <w:r w:rsidR="00A219F3">
        <w:rPr>
          <w:rFonts w:ascii="Times New Roman" w:hAnsi="Times New Roman" w:cs="Times New Roman"/>
          <w:sz w:val="28"/>
          <w:szCs w:val="28"/>
          <w:lang w:val="uk-UA"/>
        </w:rPr>
        <w:t>лінгвокультурною</w:t>
      </w:r>
      <w:proofErr w:type="spellEnd"/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 специфікою окремого етносу, </w:t>
      </w:r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тому ця проблема викликає такий інтерес у </w:t>
      </w:r>
      <w:proofErr w:type="spellStart"/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>перекладознавців</w:t>
      </w:r>
      <w:proofErr w:type="spellEnd"/>
      <w:r w:rsidR="006F5CE3"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>[30</w:t>
      </w:r>
      <w:r w:rsidR="00F446FA" w:rsidRPr="00F446FA">
        <w:rPr>
          <w:rFonts w:ascii="Times New Roman" w:hAnsi="Times New Roman" w:cs="Times New Roman"/>
          <w:sz w:val="28"/>
          <w:szCs w:val="28"/>
          <w:lang w:val="uk-UA"/>
        </w:rPr>
        <w:t>]</w:t>
      </w:r>
    </w:p>
    <w:p w:rsidR="00F446FA" w:rsidRDefault="00F446FA" w:rsidP="00F446F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446FA" w:rsidRPr="00105F4D" w:rsidRDefault="00437381" w:rsidP="00105F4D">
      <w:pPr>
        <w:pStyle w:val="a5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t>Кольоратив</w:t>
      </w:r>
      <w:proofErr w:type="spellEnd"/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5F4D">
        <w:rPr>
          <w:rFonts w:ascii="Times New Roman" w:hAnsi="Times New Roman" w:cs="Times New Roman"/>
          <w:b/>
          <w:sz w:val="28"/>
          <w:szCs w:val="28"/>
        </w:rPr>
        <w:t>“</w:t>
      </w:r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t>білий</w:t>
      </w:r>
      <w:r w:rsidRPr="00105F4D">
        <w:rPr>
          <w:rFonts w:ascii="Times New Roman" w:hAnsi="Times New Roman" w:cs="Times New Roman"/>
          <w:b/>
          <w:sz w:val="28"/>
          <w:szCs w:val="28"/>
        </w:rPr>
        <w:t>”</w:t>
      </w:r>
      <w:r w:rsidR="00365B14" w:rsidRPr="00105F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іспанській </w:t>
      </w:r>
      <w:r w:rsidR="00E04FBC" w:rsidRPr="00105F4D">
        <w:rPr>
          <w:rFonts w:ascii="Times New Roman" w:hAnsi="Times New Roman" w:cs="Times New Roman"/>
          <w:b/>
          <w:sz w:val="28"/>
          <w:szCs w:val="28"/>
          <w:lang w:val="uk-UA"/>
        </w:rPr>
        <w:t>фразеології.</w:t>
      </w:r>
      <w:r w:rsidR="00365B14" w:rsidRPr="00105F4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05F4D" w:rsidRPr="00105F4D" w:rsidRDefault="00105F4D" w:rsidP="00105F4D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6FA" w:rsidRDefault="00150086" w:rsidP="00F446FA">
      <w:pPr>
        <w:spacing w:line="360" w:lineRule="auto"/>
        <w:ind w:firstLine="709"/>
        <w:contextualSpacing/>
        <w:jc w:val="both"/>
        <w:rPr>
          <w:ins w:id="5" w:author="Александр" w:date="2015-02-18T14:55:00Z"/>
          <w:rFonts w:ascii="Times New Roman" w:hAnsi="Times New Roman" w:cs="Times New Roman"/>
          <w:i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Білий колір символізує чистоту, радість, доброчинність, цнотливість, незаплямованість. Він асоціюється з денним світлом. В християнській традиції біле означає світло, що йде від Бога. В </w:t>
      </w:r>
      <w:r w:rsidR="007539B0" w:rsidRPr="0062257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ілому одязі зображені ангели, святі, проповідники. </w:t>
      </w:r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Такі асоціації опосередковано підтверджують і наступні, </w:t>
      </w:r>
      <w:proofErr w:type="spellStart"/>
      <w:r w:rsidR="00A219F3">
        <w:rPr>
          <w:rFonts w:ascii="Times New Roman" w:hAnsi="Times New Roman" w:cs="Times New Roman"/>
          <w:sz w:val="28"/>
          <w:szCs w:val="28"/>
          <w:lang w:val="uk-UA"/>
        </w:rPr>
        <w:t>виокремлені</w:t>
      </w:r>
      <w:proofErr w:type="spellEnd"/>
      <w:r w:rsidR="00A219F3">
        <w:rPr>
          <w:rFonts w:ascii="Times New Roman" w:hAnsi="Times New Roman" w:cs="Times New Roman"/>
          <w:sz w:val="28"/>
          <w:szCs w:val="28"/>
          <w:lang w:val="uk-UA"/>
        </w:rPr>
        <w:t xml:space="preserve"> нами фразеологічні одиниці: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blancas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como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las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novilladas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virgenes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las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doncellas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</w:t>
      </w:r>
      <w:r w:rsidR="004D536B" w:rsidRPr="004D536B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r w:rsidR="004D536B" w:rsidRPr="0031014B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4D536B" w:rsidRPr="003A6282">
        <w:rPr>
          <w:rFonts w:ascii="Times New Roman" w:hAnsi="Times New Roman" w:cs="Times New Roman"/>
          <w:i/>
          <w:sz w:val="28"/>
          <w:szCs w:val="28"/>
          <w:lang w:val="uk-UA"/>
        </w:rPr>
        <w:t>лий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як цнотлив</w:t>
      </w:r>
      <w:r w:rsidR="00A219F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 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наречена;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como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la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verdad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4D536B" w:rsidRPr="004D536B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 w:rsidR="004D536B" w:rsidRPr="0031014B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4D536B" w:rsidRPr="003A6282">
        <w:rPr>
          <w:rFonts w:ascii="Times New Roman" w:hAnsi="Times New Roman" w:cs="Times New Roman"/>
          <w:i/>
          <w:sz w:val="28"/>
          <w:szCs w:val="28"/>
          <w:lang w:val="uk-UA"/>
        </w:rPr>
        <w:t>ята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D536B" w:rsidRPr="003A6282">
        <w:rPr>
          <w:rFonts w:ascii="Times New Roman" w:hAnsi="Times New Roman" w:cs="Times New Roman"/>
          <w:i/>
          <w:sz w:val="28"/>
          <w:szCs w:val="28"/>
          <w:lang w:val="uk-UA"/>
        </w:rPr>
        <w:t>правда</w:t>
      </w:r>
      <w:r w:rsidR="00A219F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F446FA" w:rsidRDefault="00150086" w:rsidP="00F446F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>Проте, білий колір може отримувати і протилежне значення. За своєю природою він немов би поглинає, нейтралізує всі інші кольори і співвідноситься з пустотою, безтілесністю, людяним мовчанням і навіть зі смертю</w:t>
      </w:r>
      <w:r w:rsidR="004D536B" w:rsidRPr="004D5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EC3">
        <w:rPr>
          <w:rFonts w:ascii="Times New Roman" w:hAnsi="Times New Roman" w:cs="Times New Roman"/>
          <w:sz w:val="28"/>
          <w:szCs w:val="28"/>
          <w:lang w:val="uk-UA"/>
        </w:rPr>
        <w:t>[13</w:t>
      </w:r>
      <w:r w:rsidR="001A1EF8" w:rsidRPr="0031014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219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чином, в іспанських фразеологізмах, незважаючи на </w:t>
      </w:r>
      <w:r w:rsidR="007539B0" w:rsidRPr="00622573">
        <w:rPr>
          <w:rFonts w:ascii="Times New Roman" w:hAnsi="Times New Roman" w:cs="Times New Roman"/>
          <w:sz w:val="28"/>
          <w:szCs w:val="28"/>
          <w:lang w:val="uk-UA"/>
        </w:rPr>
        <w:t>переважно позитивну сема</w:t>
      </w:r>
      <w:r w:rsidR="00365B14" w:rsidRPr="0062257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539B0" w:rsidRPr="00622573">
        <w:rPr>
          <w:rFonts w:ascii="Times New Roman" w:hAnsi="Times New Roman" w:cs="Times New Roman"/>
          <w:sz w:val="28"/>
          <w:szCs w:val="28"/>
          <w:lang w:val="uk-UA"/>
        </w:rPr>
        <w:t>тику, зу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стрічаються також </w:t>
      </w:r>
      <w:r w:rsidR="003102AE" w:rsidRPr="00622573">
        <w:rPr>
          <w:rFonts w:ascii="Times New Roman" w:hAnsi="Times New Roman" w:cs="Times New Roman"/>
          <w:sz w:val="28"/>
          <w:szCs w:val="28"/>
          <w:lang w:val="uk-UA"/>
        </w:rPr>
        <w:t>і з негативними значеннями:</w:t>
      </w:r>
      <w:r w:rsidR="00A219F3" w:rsidRPr="00A219F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estar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en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нічого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не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знати</w:t>
      </w:r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tener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la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mente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en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proofErr w:type="spellStart"/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не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знати що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сказати</w:t>
      </w:r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server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de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бути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предметом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пліток</w:t>
      </w:r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pisar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en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proofErr w:type="spellStart"/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принижувати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когось</w:t>
      </w:r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no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distinguir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lo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blanco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de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lo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negro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proofErr w:type="spellStart"/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“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не</w:t>
      </w:r>
      <w:proofErr w:type="spellEnd"/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розрізняти біле від чорного</w:t>
      </w:r>
      <w:r w:rsidR="00A219F3" w:rsidRPr="0031014B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r w:rsidR="00A219F3" w:rsidRPr="003A628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F446FA" w:rsidRDefault="00F446FA" w:rsidP="00F446F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6FA" w:rsidRDefault="00F446FA" w:rsidP="00F446F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46FA" w:rsidRDefault="003F4FA3" w:rsidP="00F446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446FA" w:rsidRPr="00105F4D" w:rsidRDefault="003A6282" w:rsidP="00105F4D">
      <w:pPr>
        <w:pStyle w:val="a5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Кольоратив</w:t>
      </w:r>
      <w:proofErr w:type="spellEnd"/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5F4D">
        <w:rPr>
          <w:rFonts w:ascii="Times New Roman" w:hAnsi="Times New Roman" w:cs="Times New Roman"/>
          <w:b/>
          <w:sz w:val="28"/>
          <w:szCs w:val="28"/>
        </w:rPr>
        <w:t>“</w:t>
      </w:r>
      <w:r w:rsidRPr="00105F4D">
        <w:rPr>
          <w:rFonts w:ascii="Times New Roman" w:hAnsi="Times New Roman" w:cs="Times New Roman"/>
          <w:b/>
          <w:sz w:val="28"/>
          <w:szCs w:val="28"/>
          <w:lang w:val="uk-UA"/>
        </w:rPr>
        <w:t>чорний</w:t>
      </w:r>
      <w:r w:rsidRPr="00105F4D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="00437381" w:rsidRPr="00105F4D">
        <w:rPr>
          <w:rFonts w:ascii="Times New Roman" w:hAnsi="Times New Roman" w:cs="Times New Roman"/>
          <w:b/>
          <w:sz w:val="28"/>
          <w:szCs w:val="28"/>
          <w:lang w:val="uk-UA"/>
        </w:rPr>
        <w:t>в іспанській</w:t>
      </w:r>
      <w:r w:rsidR="00AA5809" w:rsidRPr="00105F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фразеології.</w:t>
      </w:r>
    </w:p>
    <w:p w:rsidR="00105F4D" w:rsidRPr="00105F4D" w:rsidRDefault="00105F4D" w:rsidP="00105F4D">
      <w:pPr>
        <w:spacing w:line="360" w:lineRule="auto"/>
        <w:ind w:left="720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</w:pPr>
    </w:p>
    <w:p w:rsidR="00F446FA" w:rsidRDefault="00010FFE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446FA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19F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у складі фразеологізмів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поширений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багатьох мовах світу через свою </w:t>
      </w:r>
      <w:r w:rsidR="008F68C6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</w:t>
      </w:r>
      <w:r w:rsidR="008F68C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азовість</w:t>
      </w:r>
      <w:r w:rsidR="008F68C6" w:rsidRPr="008F68C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446FA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”</w:t>
      </w:r>
      <w:r w:rsidR="006F5CE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Чорний</w:t>
      </w:r>
      <w:proofErr w:type="spellEnd"/>
      <w:r w:rsidR="006F5CE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колір, у багатьох культурах, є символом нещастя, смерті, горя, зла і таємності, він асоціюється з острахом і чимось невідомим</w:t>
      </w:r>
      <w:r w:rsidR="00105F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[18</w:t>
      </w:r>
      <w:r w:rsidR="003F4FA3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F5CE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противагу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білому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чорний завжди має негативну сема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тику і слугує для опису цілої низки негативних характеристик: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verlo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todo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del w:id="6" w:author="Александр" w:date="2015-02-18T14:57:00Z">
        <w:r w:rsidR="002771FB" w:rsidRPr="003A6282" w:rsidDel="00A219F3">
          <w:rPr>
            <w:rStyle w:val="apple-converted-space"/>
            <w:rFonts w:ascii="Times New Roman" w:hAnsi="Times New Roman" w:cs="Times New Roman"/>
            <w:i/>
            <w:color w:val="000000"/>
            <w:sz w:val="28"/>
            <w:szCs w:val="28"/>
            <w:shd w:val="clear" w:color="auto" w:fill="FFFFFF"/>
            <w:lang w:val="uk-UA"/>
          </w:rPr>
          <w:delText xml:space="preserve"> </w:delText>
        </w:r>
      </w:del>
      <w:proofErr w:type="spellStart"/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бачити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все в чорному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кольорі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venirle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la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negra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a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прийшла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біда, відкривай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ворота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sobre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hay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tintura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гор</w:t>
      </w:r>
      <w:r w:rsidR="007539B0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б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атого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могила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виправить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más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que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el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alma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Judas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мати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душу чорнішу ніж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Іуда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ponerle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a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uno</w:t>
      </w:r>
      <w:proofErr w:type="spellEnd"/>
      <w:r w:rsidR="003A6282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сердити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когось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роздратувати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771FB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образити</w:t>
      </w:r>
      <w:r w:rsidR="003A6282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” 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тощо.</w:t>
      </w:r>
      <w:r w:rsidR="00FC2AC5" w:rsidRPr="00622573"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F446FA" w:rsidRDefault="00010FFE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Насамперед використання лексеми </w:t>
      </w:r>
      <w:r w:rsidR="003A6282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“</w:t>
      </w:r>
      <w:r w:rsidR="003A6282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”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є частотним у компаративних зворотах: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…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4745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Основою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компаративної конструкції тут виступає колірна лексема, а варіативним компонентом – субстантив відповідної сема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тики. Субстантив вказує на предмет, за яким у свідомості носіїв мови закріплено чорний колір як характерну рису, визначальну ознаку.</w:t>
      </w:r>
      <w:r w:rsidR="007E1805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Наприклад: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el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betun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C2AC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carbó</w:t>
      </w:r>
      <w:r w:rsidR="001F32E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</w:t>
      </w:r>
      <w:proofErr w:type="spellEnd"/>
      <w:r w:rsidR="003A628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A6282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s-ES_tradnl"/>
        </w:rPr>
        <w:t>“</w:t>
      </w:r>
      <w:r w:rsidR="007539B0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="003A6282" w:rsidRPr="003A628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як сажа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s-ES_tradnl"/>
        </w:rPr>
        <w:t>”</w:t>
      </w:r>
      <w:r w:rsidR="003A6282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s-ES_tradnl"/>
        </w:rPr>
        <w:t>.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Вугілля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(або сажа) – </w:t>
      </w:r>
      <w:proofErr w:type="spellStart"/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компаратив</w:t>
      </w:r>
      <w:proofErr w:type="spellEnd"/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що містить вказівку на інший предмет чорного коль</w:t>
      </w:r>
      <w:r w:rsidR="00FB0EB7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ру.</w:t>
      </w:r>
      <w:r w:rsidR="00FB0EB7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32E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Порівняння з вугіллям та сажею зумовлено об’єктивними причинами: це основне місце існування чорного кольору в природі, бо саме вугілля має чистий чорний колір та є його еталонним вияв</w:t>
      </w:r>
      <w:r w:rsidR="007E1805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ом, зафіксованого в словниках.</w:t>
      </w:r>
    </w:p>
    <w:p w:rsidR="00F446FA" w:rsidRDefault="007E1805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Крім порівняння з вугіллям та сажею, у фраз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еологічних одиницях наявні </w:t>
      </w:r>
      <w:proofErr w:type="spellStart"/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компа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ративи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подібної структури, де основою виступають лексеми,які вказують денотат</w:t>
      </w:r>
      <w:r w:rsidR="00C1125D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Але не всі вони мають паралель між іспанською та українською мовою. 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Найпоширенішими є фразеологізми, де сема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тичною основою є найменування птахів з чорними пір’ями – </w:t>
      </w:r>
      <w:r w:rsidR="00FC2AC5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галки та ворони. Наприклад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="00927F72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más</w:t>
      </w:r>
      <w:proofErr w:type="spellEnd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que</w:t>
      </w:r>
      <w:proofErr w:type="spellEnd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</w:t>
      </w:r>
      <w:proofErr w:type="spellEnd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grajo</w:t>
      </w:r>
      <w:proofErr w:type="spellEnd"/>
      <w:r w:rsidR="00FC2AC5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7539B0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proofErr w:type="spellEnd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як </w:t>
      </w:r>
      <w:proofErr w:type="spellStart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ворона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Також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спостерігаються</w:t>
      </w:r>
      <w:r w:rsidR="0024745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фразеологізми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які вказують на колір крила ворони. Наприклад: </w:t>
      </w:r>
      <w:r w:rsidR="00E94701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чорний, як вороняче крило</w:t>
      </w:r>
      <w:r w:rsidR="00E94701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446FA" w:rsidRPr="00F446FA" w:rsidRDefault="00E94701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Специфічним є порівняння чорного кольору з </w:t>
      </w:r>
      <w:r w:rsidR="00BE109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драго цінним камінням – агатом. В украї</w:t>
      </w:r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нській мові не зафіксовано </w:t>
      </w:r>
      <w:proofErr w:type="spellStart"/>
      <w:r w:rsidR="007539B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компа</w:t>
      </w:r>
      <w:r w:rsidR="00BE109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ративу</w:t>
      </w:r>
      <w:proofErr w:type="spellEnd"/>
      <w:r w:rsidR="00BE109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A6282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BE109B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proofErr w:type="spellEnd"/>
      <w:r w:rsidR="00BE109B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як </w:t>
      </w:r>
      <w:proofErr w:type="spellStart"/>
      <w:r w:rsidR="00BE109B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агат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893C1F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93C1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але в </w:t>
      </w:r>
      <w:r w:rsidR="00C1462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іспанській мові присутній</w:t>
      </w:r>
      <w:r w:rsidR="003A6282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="00BE109B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BE109B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E109B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="00893C1F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93C1F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el</w:t>
      </w:r>
      <w:proofErr w:type="spellEnd"/>
      <w:r w:rsidR="00893C1F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93C1F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ebano</w:t>
      </w:r>
      <w:proofErr w:type="spellEnd"/>
      <w:r w:rsidR="00893C1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F446FA" w:rsidRDefault="00C14626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Також в іспанській мові 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наявні</w:t>
      </w:r>
      <w:r w:rsidR="00A219F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674D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фразеологізми компаративного характеру, де ядром порівняння виступають назви комах: </w:t>
      </w:r>
      <w:proofErr w:type="spellStart"/>
      <w:r w:rsidR="00927F72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más</w:t>
      </w:r>
      <w:proofErr w:type="spellEnd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que</w:t>
      </w:r>
      <w:proofErr w:type="spellEnd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una</w:t>
      </w:r>
      <w:proofErr w:type="spellEnd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674D6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hormiga</w:t>
      </w:r>
      <w:proofErr w:type="spellEnd"/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чорніше</w:t>
      </w:r>
      <w:proofErr w:type="spellEnd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за </w:t>
      </w:r>
      <w:proofErr w:type="spellStart"/>
      <w:r w:rsidR="001B4200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мураху</w:t>
      </w:r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;</w:t>
      </w:r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ponerse</w:t>
      </w:r>
      <w:proofErr w:type="spellEnd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color</w:t>
      </w:r>
      <w:proofErr w:type="spellEnd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</w:t>
      </w:r>
      <w:proofErr w:type="spellEnd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hormiga</w:t>
      </w:r>
      <w:proofErr w:type="spellEnd"/>
      <w:r w:rsidR="004326E5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877A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стат</w:t>
      </w:r>
      <w:r w:rsidR="004326E5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и</w:t>
      </w:r>
      <w:proofErr w:type="spellEnd"/>
      <w:r w:rsidR="004326E5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кольором подібним до </w:t>
      </w:r>
      <w:proofErr w:type="spellStart"/>
      <w:r w:rsidR="004326E5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комахи</w:t>
      </w:r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F446FA" w:rsidRPr="00F446F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446FA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877A04" w:rsidRP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потемніт</w:t>
      </w:r>
      <w:r w:rsidR="004326E5" w:rsidRP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F446FA" w:rsidRPr="00F446F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B77A2C" w:rsidRP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B77A2C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77A2C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 українській мові адекватним перекладом може бути </w:t>
      </w:r>
      <w:proofErr w:type="spellStart"/>
      <w:r w:rsidR="00B77A2C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компаратив</w:t>
      </w:r>
      <w:proofErr w:type="spellEnd"/>
      <w:r w:rsidR="00B77A2C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“</w:t>
      </w:r>
      <w:r w:rsidR="00B77A2C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 як жук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”</w:t>
      </w:r>
      <w:r w:rsidR="00B77A2C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446FA" w:rsidRDefault="005C63C8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Серед переносних значень </w:t>
      </w:r>
      <w:proofErr w:type="spellStart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кольоратива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«чорний»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слід виділити окремо те, що зафіксовано в фразеологізмах: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1B4200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чорна</w:t>
      </w:r>
      <w:proofErr w:type="spellEnd"/>
      <w:r w:rsidR="001B4200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26FA3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ро</w:t>
      </w:r>
      <w:r w:rsidR="00126FA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бо</w:t>
      </w:r>
      <w:r w:rsidR="00126FA3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та</w:t>
      </w:r>
      <w:r w:rsidR="00126FA3" w:rsidRPr="00126FA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день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чорна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година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"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тут лексема має значення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важкий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[19</w:t>
      </w:r>
      <w:r w:rsidR="003F4FA3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="001A1EF8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іспанській мові такого значення не виявлено, однак є близьке, хоча й іншого походження: від 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,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як колір шкіри. Взагалі в іспанській мові </w:t>
      </w:r>
      <w:proofErr w:type="spellStart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має походження слова 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негр.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Наприклад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trabajar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Звідси </w:t>
      </w:r>
      <w:r w:rsidR="00A6545C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походження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</w:t>
      </w:r>
      <w:r w:rsidR="00A6545C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чорношкірий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найменування людей з чорним кольором шкіри.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[12</w:t>
      </w:r>
      <w:r w:rsidR="001A1EF8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</w:p>
    <w:p w:rsidR="00F446FA" w:rsidRDefault="00A6545C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Лексема 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”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має і переносне значення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брудний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фразеологізмах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</w:t>
      </w:r>
      <w:proofErr w:type="spellEnd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carbón</w:t>
      </w:r>
      <w:proofErr w:type="spellEnd"/>
      <w:r w:rsid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proofErr w:type="spellEnd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як </w:t>
      </w:r>
      <w:proofErr w:type="spellStart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сажа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927F72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más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FC2AC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que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la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olla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C2AC5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g</w:t>
      </w:r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uarda</w:t>
      </w:r>
      <w:proofErr w:type="spellEnd"/>
      <w:r w:rsidR="00FC2AC5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FC2AC5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чорніший</w:t>
      </w:r>
      <w:proofErr w:type="spellEnd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за капелюх сторожа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бути брудним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В іспанській мові помийна яма або бруд має назву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pozo</w:t>
      </w:r>
      <w:proofErr w:type="spellEnd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negro</w:t>
      </w:r>
      <w:proofErr w:type="spellEnd"/>
      <w:r w:rsid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чорна</w:t>
      </w:r>
      <w:proofErr w:type="spellEnd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яма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F446FA" w:rsidRDefault="00F446FA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446FA" w:rsidRDefault="00437381" w:rsidP="00F446FA">
      <w:pPr>
        <w:spacing w:line="360" w:lineRule="auto"/>
        <w:ind w:left="708"/>
        <w:contextualSpacing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2.4</w:t>
      </w:r>
      <w:r w:rsidR="004326E5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.Кольоратив </w:t>
      </w:r>
      <w:r w:rsidR="004326E5" w:rsidRPr="0031014B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“</w:t>
      </w:r>
      <w:r w:rsidR="004326E5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червоний</w:t>
      </w:r>
      <w:r w:rsidR="004326E5" w:rsidRPr="0031014B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”</w:t>
      </w:r>
      <w:r w:rsidR="00AA5809" w:rsidRPr="0062257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в іспанській </w:t>
      </w:r>
      <w:r w:rsidR="00AA5809" w:rsidRPr="0062257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фразеології.</w:t>
      </w:r>
    </w:p>
    <w:p w:rsidR="00F446FA" w:rsidRDefault="00F446FA" w:rsidP="00F446FA">
      <w:pPr>
        <w:spacing w:line="360" w:lineRule="auto"/>
        <w:ind w:left="708"/>
        <w:contextualSpacing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446FA" w:rsidRDefault="0039472A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ри зарубіжних опитуваннях: 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C80E18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яки</w:t>
      </w:r>
      <w:r w:rsid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 кольором асоціюється Іспанія?</w:t>
      </w:r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”</w:t>
      </w:r>
      <w:r w:rsidR="00250504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 більшість відповідало: з жовтим та червоним. Жовтий колір – колір сонця, пляжів, відпочинку, туризмом та інші. Червоний колір відповідає традиційним асоціаціям 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A219F3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Іспані</w:t>
      </w:r>
      <w:r w:rsidR="00A2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єю</w:t>
      </w:r>
      <w:r w:rsidR="00250504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свято, корида, фламінго, </w:t>
      </w:r>
      <w:proofErr w:type="spellStart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passion</w:t>
      </w:r>
      <w:proofErr w:type="spellEnd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</w:t>
      </w:r>
      <w:proofErr w:type="spellEnd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fuego</w:t>
      </w:r>
      <w:proofErr w:type="spellEnd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2505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вогненні</w:t>
      </w:r>
      <w:proofErr w:type="spellEnd"/>
      <w:r w:rsidR="002505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05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пристрасті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505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;</w:t>
      </w:r>
      <w:r w:rsidR="00250504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Furia</w:t>
      </w:r>
      <w:proofErr w:type="spellEnd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0504" w:rsidRPr="00622573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Roja</w:t>
      </w:r>
      <w:proofErr w:type="spellEnd"/>
      <w:r w:rsidR="004326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50504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326E5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250504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чер</w:t>
      </w:r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вона</w:t>
      </w:r>
      <w:proofErr w:type="spellEnd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фурія</w:t>
      </w:r>
      <w:r w:rsidR="004326E5"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(зб</w:t>
      </w:r>
      <w:r w:rsidR="00250504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ірна </w:t>
      </w:r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Іспанії з футболу). Також цей колір є відмінною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рисою</w:t>
      </w:r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екстравер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</w:t>
      </w:r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ного</w:t>
      </w:r>
      <w:proofErr w:type="spellEnd"/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стилю життя – це говорить про те, що іспанці</w:t>
      </w:r>
      <w:r w:rsidR="00250504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74AF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 можуть уявити своє життя без постійної комунікації, яркого вираження почуттів – любові, ненависті, дружби і тощо. Червоний колір є одним з кольорів прапору Іспанії.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Існують декілька легенд значення цього кольору. По одній з них, червоний – це кров, пролита у боях за свою рідну землю, жовтий – сонце Іспанії, а інша легенда говорить про те, що кольори прапора тісно 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</w:t>
      </w:r>
      <w:r w:rsidR="00B930F2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B930F2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язані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коридою, тобто червоний колір – це кров бика, а жовтий – пісок арени.</w:t>
      </w:r>
      <w:r w:rsidR="005B41A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[ 1 ]</w:t>
      </w:r>
    </w:p>
    <w:p w:rsidR="00F446FA" w:rsidRDefault="004326E5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червоний</w:t>
      </w:r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”</w:t>
      </w:r>
      <w:r w:rsidR="00AA5809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має символічний спектр. 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перш за все</w:t>
      </w:r>
      <w:r w:rsidR="00805DDE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червоний колір асоціюється з вогнем і </w:t>
      </w:r>
      <w:r w:rsidR="001B4200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кров’ю</w:t>
      </w:r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Його символічні значення є різноманітними</w:t>
      </w:r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 навіть мають протиріччя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червоний</w:t>
      </w:r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2771FB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символізує красу, </w:t>
      </w:r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любов, повноту життя, а з іншого боку ворожнечу, кримінал, помсту, смерть, війну, сором, гнів і т.</w:t>
      </w:r>
      <w:del w:id="7" w:author="Александр" w:date="2015-02-18T15:09:00Z">
        <w:r w:rsidR="003C4C6F" w:rsidRPr="00622573" w:rsidDel="00B930F2">
          <w:rPr>
            <w:rStyle w:val="apple-converted-space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  <w:lang w:val="uk-UA"/>
          </w:rPr>
          <w:delText xml:space="preserve"> </w:delText>
        </w:r>
      </w:del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д. Червоне також означає владу та велич. Наприклад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Візантії носити червоне мала право л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ише імператриця.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червоний</w:t>
      </w:r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у народі, символізує південь, полум’я і спеку.</w:t>
      </w:r>
      <w:r w:rsidR="006A0E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[18</w:t>
      </w:r>
      <w:r w:rsidR="003F4FA3"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]</w:t>
      </w:r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Всі ці протиріччя 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прикладах підтверджуються в наступних фразеологічних одиницях</w:t>
      </w:r>
      <w:r w:rsidR="003C4C6F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estar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al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rojo</w:t>
      </w:r>
      <w:proofErr w:type="spellEnd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розсердитись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ponerse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rojo</w:t>
      </w:r>
      <w:proofErr w:type="spellEnd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почервоніти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люті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mas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rojo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que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el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fuego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sol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розпалитися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;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rojo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como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una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guinda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amapola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tomate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) 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стати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червоним від сорому як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виншя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(мак, помідор);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al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rojo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blanco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довести</w:t>
      </w:r>
      <w:proofErr w:type="spellEnd"/>
      <w:r w:rsidR="003C4C6F" w:rsidRPr="004326E5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до кипіння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r w:rsidR="00BA3C55" w:rsidRPr="001874D7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(від гніву)</w:t>
      </w:r>
      <w:r w:rsidR="003C4C6F" w:rsidRPr="001874D7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446FA" w:rsidRDefault="00816410" w:rsidP="00F446FA">
      <w:pPr>
        <w:spacing w:line="360" w:lineRule="auto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 w:type="page"/>
      </w:r>
    </w:p>
    <w:p w:rsidR="007458A6" w:rsidRPr="00622573" w:rsidRDefault="0074575C" w:rsidP="00B930F2">
      <w:pPr>
        <w:spacing w:line="360" w:lineRule="auto"/>
        <w:contextualSpacing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ВИСНОВКИ</w:t>
      </w:r>
    </w:p>
    <w:p w:rsidR="00F446FA" w:rsidRDefault="0074575C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Стародавня символіка кольорів та їх інтерпретації в різних культурах знаходить своє підтвердження в сучасних 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лінгвістичних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теоріях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C11D0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Мовні категорії кольору відіграють роль визначального й стабілізуючого чинника, який згладжує фізичну й біологічну варіативність. Ці категорії занурені в культуру народу-носія, безпосередньо пов'язані з його життєдіяльністю. </w:t>
      </w:r>
      <w:ins w:id="8" w:author="Александр" w:date="2015-02-18T15:11:00Z">
        <w:r w:rsidR="00B930F2">
          <w:rPr>
            <w:rStyle w:val="apple-converted-space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  <w:lang w:val="uk-UA"/>
          </w:rPr>
          <w:t xml:space="preserve"> </w:t>
        </w:r>
      </w:ins>
    </w:p>
    <w:p w:rsidR="00F446FA" w:rsidRDefault="00C11D06" w:rsidP="009B69F6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Мовні категорії кольору не є відображенням відповідної ділянки зовнішнього світу. Вони мають інтерактивну природу й постають із взаємодії людини й природи. Виходячи з особливостей своєї діяльності, цілей і пріоритетів, а також 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значною</w:t>
      </w:r>
      <w:r w:rsidR="00B930F2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мірою з </w:t>
      </w:r>
      <w:r w:rsidR="00B930F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опорою</w:t>
      </w:r>
      <w:r w:rsidR="00B930F2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конкретну мовно-культурну традицію, людина накладає на зовнішні стимули визначальну категорійну мережу, причому може адаптувати її до</w:t>
      </w:r>
      <w:r w:rsidR="007458A6"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конкретних вимог ситуації чи розширювати завдяки введенню нових категорій. </w:t>
      </w:r>
    </w:p>
    <w:p w:rsidR="00F446FA" w:rsidRPr="009B69F6" w:rsidRDefault="009338FB" w:rsidP="00F446FA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Центром дослідження переносного значення іспанських прикметників кольору були лексико</w:t>
      </w:r>
      <w:r w:rsidRPr="003101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семантичні одиниці: </w:t>
      </w:r>
      <w:proofErr w:type="spellStart"/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blanco</w:t>
      </w:r>
      <w:proofErr w:type="spellEnd"/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білий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(31%),</w:t>
      </w:r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negro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чорний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(49%), </w:t>
      </w:r>
      <w:proofErr w:type="spellStart"/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rojo</w:t>
      </w:r>
      <w:proofErr w:type="spellEnd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“</w:t>
      </w:r>
      <w:r w:rsidRPr="009338F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червоний</w:t>
      </w:r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”</w:t>
      </w:r>
      <w:proofErr w:type="spellEnd"/>
      <w:r w:rsidRPr="0031014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(20%).</w:t>
      </w:r>
      <w:r w:rsidR="00B930F2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="009B69F6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моїми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спостереженнями, асоціативний ряд фразеологізмів з зазначеними </w:t>
      </w:r>
      <w:proofErr w:type="spellStart"/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кольоративами</w:t>
      </w:r>
      <w:proofErr w:type="spellEnd"/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перебуває в контексті загально</w:t>
      </w:r>
      <w:r w:rsidR="009B69F6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психологічних асоціацій, згідно з якими чорний асоціюється з </w:t>
      </w:r>
      <w:r w:rsidR="00E80557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нещастям, смертю, горем, злом, таємністю та острахом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білий – з</w:t>
      </w:r>
      <w:r w:rsidR="009B69F6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80557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ден</w:t>
      </w:r>
      <w:r w:rsidR="009B69F6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="00E80557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им світлом, пустотою, безтілесністю, мовчанням та смертю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930F2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червоний – з </w:t>
      </w:r>
      <w:r w:rsidR="00E80557" w:rsidRPr="009B69F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пристрастю, коханням, дружбою, ненавистю, злістю, та кров’ю.</w:t>
      </w:r>
    </w:p>
    <w:p w:rsidR="00F446FA" w:rsidRDefault="007458A6" w:rsidP="00F446FA">
      <w:pPr>
        <w:spacing w:line="360" w:lineRule="auto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 w:type="page"/>
      </w:r>
    </w:p>
    <w:p w:rsidR="00F446FA" w:rsidRDefault="00254A02" w:rsidP="00F446FA">
      <w:pPr>
        <w:spacing w:line="360" w:lineRule="auto"/>
        <w:jc w:val="both"/>
        <w:rPr>
          <w:rFonts w:ascii="Times New Roman" w:hAnsi="Times New Roman" w:cs="Times New Roman"/>
          <w:b/>
          <w:sz w:val="36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36"/>
          <w:szCs w:val="28"/>
          <w:lang w:val="uk-UA"/>
        </w:rPr>
        <w:lastRenderedPageBreak/>
        <w:t>Додатки</w:t>
      </w:r>
    </w:p>
    <w:p w:rsidR="007458A6" w:rsidRPr="00622573" w:rsidRDefault="006F0385" w:rsidP="00E10D7A">
      <w:pPr>
        <w:spacing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Додаток </w:t>
      </w:r>
      <w:r w:rsidR="00C46AB3" w:rsidRPr="00622573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</w:p>
    <w:p w:rsidR="00F446FA" w:rsidRDefault="00C46AB3" w:rsidP="00F446FA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Фразеологічні одиниці з прикметником кольору</w:t>
      </w:r>
    </w:p>
    <w:tbl>
      <w:tblPr>
        <w:tblStyle w:val="af"/>
        <w:tblW w:w="0" w:type="auto"/>
        <w:tblLayout w:type="fixed"/>
        <w:tblLook w:val="04A0"/>
      </w:tblPr>
      <w:tblGrid>
        <w:gridCol w:w="426"/>
        <w:gridCol w:w="2092"/>
        <w:gridCol w:w="5528"/>
        <w:gridCol w:w="1525"/>
      </w:tblGrid>
      <w:tr w:rsidR="005C09ED" w:rsidTr="005C09ED">
        <w:tc>
          <w:tcPr>
            <w:tcW w:w="426" w:type="dxa"/>
            <w:vAlign w:val="center"/>
          </w:tcPr>
          <w:p w:rsidR="00F446FA" w:rsidRDefault="005C09ED" w:rsidP="00F446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092" w:type="dxa"/>
            <w:vAlign w:val="center"/>
          </w:tcPr>
          <w:p w:rsidR="00F446FA" w:rsidRDefault="005C09ED" w:rsidP="00F446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Лексико-семантична група</w:t>
            </w:r>
          </w:p>
        </w:tc>
        <w:tc>
          <w:tcPr>
            <w:tcW w:w="5528" w:type="dxa"/>
            <w:vAlign w:val="center"/>
          </w:tcPr>
          <w:p w:rsidR="00F446FA" w:rsidRDefault="005C09ED" w:rsidP="00F446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Лексичні одиниці</w:t>
            </w:r>
          </w:p>
        </w:tc>
        <w:tc>
          <w:tcPr>
            <w:tcW w:w="1525" w:type="dxa"/>
            <w:vAlign w:val="center"/>
          </w:tcPr>
          <w:p w:rsidR="00F446FA" w:rsidRDefault="005C09ED" w:rsidP="00F446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</w:tr>
      <w:tr w:rsidR="005C09ED" w:rsidTr="005C09ED">
        <w:tc>
          <w:tcPr>
            <w:tcW w:w="426" w:type="dxa"/>
          </w:tcPr>
          <w:p w:rsidR="00F446FA" w:rsidRDefault="005C09ED" w:rsidP="00F446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092" w:type="dxa"/>
          </w:tcPr>
          <w:p w:rsidR="005C09ED" w:rsidRPr="005C09ED" w:rsidRDefault="005C09ED" w:rsidP="00E10D7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blanco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“</w:t>
            </w:r>
            <w:r w:rsidRPr="005C09E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білий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</w:p>
        </w:tc>
        <w:tc>
          <w:tcPr>
            <w:tcW w:w="5528" w:type="dxa"/>
          </w:tcPr>
          <w:p w:rsidR="005C09ED" w:rsidRPr="00AC273C" w:rsidRDefault="00AC273C" w:rsidP="00E10D7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aballo</w:t>
            </w:r>
            <w:proofErr w:type="spellEnd"/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“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білий кінь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al </w:t>
            </w:r>
            <w:proofErr w:type="spellStart"/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до біла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blancas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las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novill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adas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virgenes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(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las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doncellas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)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“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білий як цнотливий  наречена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el</w:t>
            </w:r>
            <w:r w:rsidR="00BD79F0"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Jasmin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білий як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жасмин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la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verdad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“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свята правда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dar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carta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blanca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давати повну свободу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dar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en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el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потрапити в десятку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”,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відгадати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потрапити в ціль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dejar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a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uno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en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обдурити когось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dejar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en </w:t>
            </w:r>
            <w:proofErr w:type="spellStart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alguna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cosa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попустити що-небудь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estar</w:t>
            </w:r>
            <w:proofErr w:type="spellEnd"/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бути блідим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estar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sin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blanca</w:t>
            </w:r>
            <w:proofErr w:type="spellEnd"/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(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Estar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sin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dinero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)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не мати ні копійки</w:t>
            </w:r>
            <w:r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”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;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no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distinguir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lo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de lo negro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бути </w:t>
            </w:r>
            <w:proofErr w:type="spellStart"/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неосвідченим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no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tener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blanca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 мати ні копійки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pasar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la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noche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en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blanca</w:t>
            </w:r>
            <w:proofErr w:type="spellEnd"/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провести ніч без сну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ponerse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побіліти, збліднути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sacar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la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bandera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blanca</w:t>
            </w:r>
            <w:proofErr w:type="spellEnd"/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викинути білий стяг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 (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здатися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)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salir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en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 вдаватися</w:t>
            </w:r>
            <w:r w:rsid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(про справу);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quedarse</w:t>
            </w:r>
            <w:proofErr w:type="spellEnd"/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en</w:t>
            </w:r>
            <w:r w:rsidR="00BD79F0" w:rsidRP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BD79F0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“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 мати ні якої ідеї</w:t>
            </w:r>
            <w:r w:rsidR="003B1CD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”</w:t>
            </w:r>
            <w:r w:rsidR="00BD79F0" w:rsidRPr="00AC273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25" w:type="dxa"/>
          </w:tcPr>
          <w:p w:rsidR="005C09ED" w:rsidRDefault="005C09ED" w:rsidP="00E10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Pr="002E2B1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r w:rsidRPr="002E2B1E">
              <w:rPr>
                <w:rFonts w:ascii="Times New Roman" w:hAnsi="Times New Roman" w:cs="Times New Roman"/>
                <w:sz w:val="28"/>
                <w:szCs w:val="28"/>
              </w:rPr>
              <w:t>%)</w:t>
            </w:r>
          </w:p>
        </w:tc>
      </w:tr>
      <w:tr w:rsidR="005C09ED" w:rsidTr="005C09ED">
        <w:tc>
          <w:tcPr>
            <w:tcW w:w="426" w:type="dxa"/>
          </w:tcPr>
          <w:p w:rsidR="00F446FA" w:rsidRDefault="005C09ED" w:rsidP="00F446F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092" w:type="dxa"/>
          </w:tcPr>
          <w:p w:rsidR="005C09ED" w:rsidRPr="005C09ED" w:rsidRDefault="005C09ED" w:rsidP="00E10D7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negro”</w:t>
            </w:r>
            <w:r w:rsidRPr="005C09E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чорний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</w:p>
        </w:tc>
        <w:tc>
          <w:tcPr>
            <w:tcW w:w="5528" w:type="dxa"/>
          </w:tcPr>
          <w:p w:rsidR="005C09ED" w:rsidRPr="003B1CDF" w:rsidRDefault="00CE3A2C" w:rsidP="00E10D7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dinero</w:t>
            </w:r>
            <w:proofErr w:type="spellEnd"/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negro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нелегальні доходи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estar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negro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бути сердитим стурбованим</w:t>
            </w:r>
            <w:r w:rsidR="003B1CDF"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”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;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m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á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s negro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que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el alma de Judas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мати душу чорнішу ніж Іуда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m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á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s negro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que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la olla de un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quarda</w:t>
            </w:r>
            <w:proofErr w:type="spellEnd"/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чорний за капелюх сторожа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(бути брудним);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m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á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negro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que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un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grajo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чорний, як ворона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m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á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negro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que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una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hormiga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чорніше за мураху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helada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negra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дуже сильний мороз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negro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el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ebano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чорний, як агат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negro </w:t>
            </w:r>
            <w:proofErr w:type="spellStart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un carbon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бути чорним, як вугілля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r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negro de la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u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ñ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a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мінімальна кількість чогось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negro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sobre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blanco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чорним по білому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no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distinguir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lo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lastRenderedPageBreak/>
              <w:t>blanco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de lo negro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el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betun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не відрізняти біле від чорного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pasarlas</w:t>
            </w:r>
            <w:proofErr w:type="spellEnd"/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negras</w:t>
            </w:r>
            <w:proofErr w:type="spellEnd"/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втрапити в халепу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poner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a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uno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negro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розсердити когось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ponerle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negro</w:t>
            </w:r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a</w:t>
            </w:r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uno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сердити когось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роздратувати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образити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ponerse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color de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hormiga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стати кольором подібним д комахи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(потемніти);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ponerse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negro</w:t>
            </w:r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розсердитись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pozo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negro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чорна яма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(помийна яма);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sacar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lo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que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un negro del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serm</w:t>
            </w:r>
            <w:proofErr w:type="spellEnd"/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ó</w:t>
            </w:r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n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мати мало користі від почутого або прочитаного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ser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blanco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o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AC273C" w:rsidRPr="00F30C4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negro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бути білим або чорним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( займати чиюсь сторону в дискусії); 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ser negro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como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azabeche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бути чорним, як </w:t>
            </w:r>
            <w:proofErr w:type="spellStart"/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смоль</w:t>
            </w:r>
            <w:proofErr w:type="spellEnd"/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ser negro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como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la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boca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del lobo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бути небезпечним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sobre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negro no hay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tintura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proofErr w:type="spellStart"/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горатого</w:t>
            </w:r>
            <w:proofErr w:type="spellEnd"/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могила виправить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tener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la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negra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мати невдачу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trabajar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mas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que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un negro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дуже багато працювати</w:t>
            </w:r>
            <w:r w:rsidR="003B1CDF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”</w:t>
            </w:r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venirle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a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uno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la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negra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не мати везіння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venirle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la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negra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a </w:t>
            </w:r>
            <w:proofErr w:type="spellStart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uno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3B1CDF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прийшла біда, відкривай ворота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verlo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todo</w:t>
            </w:r>
            <w:proofErr w:type="spellEnd"/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="00AC273C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negro</w:t>
            </w:r>
            <w:r w:rsidR="00AC273C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бачити все в чорному кольорі</w:t>
            </w:r>
            <w:r w:rsid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="00AC273C" w:rsidRPr="003B1CDF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verse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uno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negro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para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hacer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cierta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cosa</w:t>
            </w:r>
            <w:proofErr w:type="spellEnd"/>
            <w:r w:rsidR="00AC273C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1CDF" w:rsidRPr="0031014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мати труднощі в якійсь справі</w:t>
            </w:r>
            <w:r w:rsidR="003B1C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  <w:r w:rsidR="00AC273C" w:rsidRPr="003B1CD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1525" w:type="dxa"/>
          </w:tcPr>
          <w:p w:rsidR="005C09ED" w:rsidRDefault="005C09ED" w:rsidP="00E10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29</w:t>
            </w:r>
            <w:r w:rsidRPr="002E2B1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E2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  <w:r w:rsidRPr="002E2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%)</w:t>
            </w:r>
          </w:p>
        </w:tc>
      </w:tr>
      <w:tr w:rsidR="005C09ED" w:rsidTr="005C09ED">
        <w:tc>
          <w:tcPr>
            <w:tcW w:w="426" w:type="dxa"/>
          </w:tcPr>
          <w:p w:rsidR="00F446FA" w:rsidRDefault="005C09ED" w:rsidP="00F446F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3. </w:t>
            </w:r>
          </w:p>
        </w:tc>
        <w:tc>
          <w:tcPr>
            <w:tcW w:w="2092" w:type="dxa"/>
          </w:tcPr>
          <w:p w:rsidR="005C09ED" w:rsidRPr="005C09ED" w:rsidRDefault="005C09ED" w:rsidP="00E10D7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rojo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“</w:t>
            </w:r>
            <w:r w:rsidRPr="005C09E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червоний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”</w:t>
            </w:r>
          </w:p>
        </w:tc>
        <w:tc>
          <w:tcPr>
            <w:tcW w:w="5528" w:type="dxa"/>
          </w:tcPr>
          <w:p w:rsidR="005C09ED" w:rsidRPr="00F30C4A" w:rsidRDefault="00AC273C" w:rsidP="00E10D7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al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blanco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довести до кипіння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(від гніву);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estar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al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розсердитись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estar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al</w:t>
            </w:r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vivo</w:t>
            </w:r>
            <w:r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не контролювати почуття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estar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en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бути в боргах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estar</w:t>
            </w:r>
            <w:proofErr w:type="spellEnd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‘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бути розлюченим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libro</w:t>
            </w:r>
            <w:proofErr w:type="spellEnd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червона книга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Furia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Roja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червона фурія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á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s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que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el </w:t>
            </w:r>
            <w:proofErr w:type="spellStart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fuego</w:t>
            </w:r>
            <w:proofErr w:type="spellEnd"/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(sol)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розпалитися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3101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numerous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rojos</w:t>
            </w:r>
            <w:proofErr w:type="spellEnd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витрачати більше, ніж дозволено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passion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de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fuego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вогненні пристрасті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ponerse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почервоніти від люті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="00F30C4A" w:rsidRPr="0031014B">
              <w:rPr>
                <w:u w:val="single"/>
                <w:lang w:val="en-US"/>
              </w:rPr>
              <w:t>r</w:t>
            </w:r>
            <w:r w:rsidR="00F30C4A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ojo</w:t>
            </w:r>
            <w:proofErr w:type="spellEnd"/>
            <w:r w:rsidR="00F30C4A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="00F30C4A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como</w:t>
            </w:r>
            <w:proofErr w:type="spellEnd"/>
            <w:r w:rsidR="00F30C4A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 </w:t>
            </w:r>
            <w:proofErr w:type="spellStart"/>
            <w:r w:rsidR="00F30C4A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cangrejo</w:t>
            </w:r>
            <w:proofErr w:type="spellEnd"/>
            <w:r w:rsidR="00F30C4A" w:rsidRPr="0031014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“</w:t>
            </w:r>
            <w:r w:rsidR="00F30C4A"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ч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ервоний як рак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como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una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guinda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(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amapola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tomate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>)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стати червоним від сорому як </w:t>
            </w:r>
            <w:proofErr w:type="spellStart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виншя</w:t>
            </w:r>
            <w:proofErr w:type="spellEnd"/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(мак, помідор)</w:t>
            </w:r>
            <w:r w:rsid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 xml:space="preserve">ser </w:t>
            </w:r>
            <w:proofErr w:type="spellStart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rojo</w:t>
            </w:r>
            <w:proofErr w:type="spellEnd"/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“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бути комуністом</w:t>
            </w:r>
            <w:r w:rsid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”</w:t>
            </w:r>
            <w:r w:rsidRPr="00F30C4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1525" w:type="dxa"/>
          </w:tcPr>
          <w:p w:rsidR="005C09ED" w:rsidRDefault="005C09ED" w:rsidP="00E10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  <w:r w:rsidRPr="002563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563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2563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%)</w:t>
            </w:r>
          </w:p>
        </w:tc>
      </w:tr>
      <w:tr w:rsidR="005C09ED" w:rsidTr="005C09ED">
        <w:tc>
          <w:tcPr>
            <w:tcW w:w="8046" w:type="dxa"/>
            <w:gridSpan w:val="3"/>
          </w:tcPr>
          <w:p w:rsidR="00F446FA" w:rsidRDefault="005C09ED" w:rsidP="00F446FA">
            <w:pPr>
              <w:jc w:val="both"/>
              <w:rPr>
                <w:rFonts w:ascii="Times New Roman" w:eastAsia="MS Gothic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525" w:type="dxa"/>
          </w:tcPr>
          <w:p w:rsidR="00F446FA" w:rsidRDefault="005C09ED" w:rsidP="00F446F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(100%)</w:t>
            </w:r>
          </w:p>
        </w:tc>
      </w:tr>
    </w:tbl>
    <w:p w:rsidR="00F446FA" w:rsidRDefault="00F446FA" w:rsidP="00F446FA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446FA" w:rsidRDefault="00AC273C" w:rsidP="00F446FA">
      <w:pPr>
        <w:ind w:firstLine="3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 w:type="page"/>
      </w:r>
      <w:r w:rsidR="002F079A" w:rsidRPr="006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Додаток 2</w:t>
      </w:r>
    </w:p>
    <w:p w:rsidR="00F446FA" w:rsidRDefault="002F079A" w:rsidP="00F446FA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225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Співвідношення лексичних одиниць іспанських прикметників кольору.</w:t>
      </w:r>
    </w:p>
    <w:p w:rsidR="00F446FA" w:rsidRDefault="00F30C4A" w:rsidP="00F446F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-1270</wp:posOffset>
            </wp:positionV>
            <wp:extent cx="5486400" cy="3200400"/>
            <wp:effectExtent l="19050" t="0" r="19050" b="0"/>
            <wp:wrapThrough wrapText="bothSides">
              <wp:wrapPolygon edited="0">
                <wp:start x="-75" y="0"/>
                <wp:lineTo x="-75" y="21600"/>
                <wp:lineTo x="21675" y="21600"/>
                <wp:lineTo x="21675" y="0"/>
                <wp:lineTo x="-75" y="0"/>
              </wp:wrapPolygon>
            </wp:wrapThrough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7C1A77" w:rsidRPr="00622573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F446FA" w:rsidRDefault="006A7C70" w:rsidP="00F446FA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ВИКОРИСТАНОЇ ЛІТЕРАТУРИ</w:t>
      </w:r>
    </w:p>
    <w:p w:rsidR="00F446FA" w:rsidRDefault="001D7486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4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Астахова Е.В. Цвет в образе Испании / Е.В. Астахова // Вестник МГИМО-Университета. - 2012. - № 3.</w:t>
      </w:r>
    </w:p>
    <w:p w:rsidR="00F446FA" w:rsidRDefault="00BB5A57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Бокова П. М. </w:t>
      </w:r>
      <w:r w:rsidR="00984AF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Символіка кольору в іспанській мові</w:t>
      </w:r>
      <w:r w:rsidR="000974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0974FB" w:rsidRPr="000974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С. 46-54.</w:t>
      </w:r>
    </w:p>
    <w:p w:rsidR="0014574C" w:rsidRPr="00622573" w:rsidRDefault="0014574C" w:rsidP="0014574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74FB">
        <w:rPr>
          <w:rFonts w:ascii="Times New Roman" w:hAnsi="Times New Roman" w:cs="Times New Roman"/>
          <w:sz w:val="28"/>
          <w:szCs w:val="28"/>
          <w:lang w:val="uk-UA"/>
        </w:rPr>
        <w:t xml:space="preserve">Гетьман </w:t>
      </w:r>
      <w:r>
        <w:rPr>
          <w:rFonts w:ascii="Times New Roman" w:hAnsi="Times New Roman" w:cs="Times New Roman"/>
          <w:sz w:val="28"/>
          <w:szCs w:val="28"/>
          <w:lang w:val="uk-UA"/>
        </w:rPr>
        <w:t>З. О.</w:t>
      </w:r>
      <w:r w:rsidRPr="000974FB">
        <w:rPr>
          <w:rFonts w:ascii="Times New Roman" w:hAnsi="Times New Roman" w:cs="Times New Roman"/>
          <w:sz w:val="28"/>
          <w:szCs w:val="28"/>
          <w:lang w:val="uk-UA"/>
        </w:rPr>
        <w:t xml:space="preserve"> Іспанські прикметники на позначення ахроматичних кольорів і їх українські відповідники</w:t>
      </w:r>
      <w:r w:rsidRPr="00126FA3">
        <w:rPr>
          <w:rFonts w:ascii="Times New Roman" w:hAnsi="Times New Roman" w:cs="Times New Roman"/>
          <w:sz w:val="28"/>
          <w:szCs w:val="28"/>
          <w:lang w:val="uk-UA"/>
        </w:rPr>
        <w:t>. //</w:t>
      </w:r>
      <w:r w:rsidRPr="000974FB">
        <w:rPr>
          <w:rFonts w:ascii="Times New Roman" w:hAnsi="Times New Roman" w:cs="Times New Roman"/>
          <w:sz w:val="28"/>
          <w:szCs w:val="28"/>
          <w:lang w:val="uk-UA"/>
        </w:rPr>
        <w:t xml:space="preserve"> Проблеми семантики слова, речення та т</w:t>
      </w:r>
      <w:r>
        <w:rPr>
          <w:rFonts w:ascii="Times New Roman" w:hAnsi="Times New Roman" w:cs="Times New Roman"/>
          <w:sz w:val="28"/>
          <w:szCs w:val="28"/>
          <w:lang w:val="uk-UA"/>
        </w:rPr>
        <w:t>ексту: збірник наукових праць</w:t>
      </w:r>
      <w:r w:rsidRPr="00126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6FA3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proofErr w:type="spellStart"/>
      <w:r w:rsidRPr="000974FB"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 w:rsidRPr="000974FB">
        <w:rPr>
          <w:rFonts w:ascii="Times New Roman" w:hAnsi="Times New Roman" w:cs="Times New Roman"/>
          <w:sz w:val="28"/>
          <w:szCs w:val="28"/>
          <w:lang w:val="uk-UA"/>
        </w:rPr>
        <w:t xml:space="preserve">. ред.: Н. М. </w:t>
      </w:r>
      <w:proofErr w:type="spellStart"/>
      <w:r w:rsidRPr="000974FB">
        <w:rPr>
          <w:rFonts w:ascii="Times New Roman" w:hAnsi="Times New Roman" w:cs="Times New Roman"/>
          <w:sz w:val="28"/>
          <w:szCs w:val="28"/>
          <w:lang w:val="uk-UA"/>
        </w:rPr>
        <w:t>Корбозерова</w:t>
      </w:r>
      <w:proofErr w:type="spellEnd"/>
      <w:r w:rsidRPr="000974FB">
        <w:rPr>
          <w:rFonts w:ascii="Times New Roman" w:hAnsi="Times New Roman" w:cs="Times New Roman"/>
          <w:sz w:val="28"/>
          <w:szCs w:val="28"/>
          <w:lang w:val="uk-UA"/>
        </w:rPr>
        <w:t xml:space="preserve"> . – Київ : Київський нац. лінгвістичний ун-т. -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п.15 : . – 2005 . – С. 255-260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574C" w:rsidRDefault="0014574C" w:rsidP="0014574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217">
        <w:rPr>
          <w:rFonts w:ascii="Times New Roman" w:hAnsi="Times New Roman" w:cs="Times New Roman"/>
          <w:sz w:val="28"/>
          <w:szCs w:val="28"/>
          <w:lang w:val="uk-UA"/>
        </w:rPr>
        <w:t>Гете Й. – Вчення про кольори. – М.: Наука, 1994. – С. 240.</w:t>
      </w:r>
    </w:p>
    <w:p w:rsidR="004C4F15" w:rsidRPr="004C4F15" w:rsidRDefault="004C4F15" w:rsidP="0014574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>
        <w:rPr>
          <w:rStyle w:val="fontstyle265"/>
          <w:rFonts w:ascii="Times New Roman" w:hAnsi="Times New Roman" w:cs="Times New Roman"/>
          <w:sz w:val="28"/>
          <w:lang w:val="uk-UA"/>
        </w:rPr>
        <w:t>Г</w:t>
      </w:r>
      <w:proofErr w:type="spellStart"/>
      <w:r w:rsidRPr="004C4F15">
        <w:rPr>
          <w:rStyle w:val="fontstyle265"/>
          <w:rFonts w:ascii="Times New Roman" w:hAnsi="Times New Roman" w:cs="Times New Roman"/>
          <w:sz w:val="28"/>
        </w:rPr>
        <w:t>ете</w:t>
      </w:r>
      <w:proofErr w:type="spellEnd"/>
      <w:r w:rsidRPr="004C4F15">
        <w:rPr>
          <w:rStyle w:val="fontstyle265"/>
          <w:rFonts w:ascii="Times New Roman" w:hAnsi="Times New Roman" w:cs="Times New Roman"/>
          <w:sz w:val="28"/>
        </w:rPr>
        <w:t xml:space="preserve"> И. В. Избранные философские произведения. - М., 1964. - С. 133 - 145.</w:t>
      </w:r>
    </w:p>
    <w:p w:rsidR="00F446FA" w:rsidRDefault="00B70281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Доброльожа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Г. М. </w:t>
      </w:r>
      <w:r w:rsidR="00984AF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t>Лінгвістична та культурологічна специфіка використання «кольорових»  фразеологізмів // Мова і культура. – Вип. 6. – Т.Ш. – С. 198-204</w:t>
      </w:r>
    </w:p>
    <w:p w:rsidR="00F446FA" w:rsidRDefault="00BB5A57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Дубровин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="00984AF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Иллюстративный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идиом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пяти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языках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русский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английский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французский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испанский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немецкий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>) // Москва «РОСМЭН» 1997</w:t>
      </w:r>
      <w:r w:rsidR="00E12B0E" w:rsidRPr="0031014B">
        <w:rPr>
          <w:rFonts w:ascii="Times New Roman" w:hAnsi="Times New Roman" w:cs="Times New Roman"/>
          <w:sz w:val="28"/>
          <w:szCs w:val="28"/>
        </w:rPr>
        <w:t xml:space="preserve">. – </w:t>
      </w:r>
      <w:r w:rsidR="00E12B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12B0E" w:rsidRPr="0031014B">
        <w:rPr>
          <w:rFonts w:ascii="Times New Roman" w:hAnsi="Times New Roman" w:cs="Times New Roman"/>
          <w:sz w:val="28"/>
          <w:szCs w:val="28"/>
        </w:rPr>
        <w:t xml:space="preserve"> 311</w:t>
      </w:r>
    </w:p>
    <w:p w:rsidR="0014574C" w:rsidRPr="00482217" w:rsidRDefault="0014574C" w:rsidP="0014574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82217">
        <w:rPr>
          <w:rFonts w:ascii="Times New Roman" w:hAnsi="Times New Roman" w:cs="Times New Roman"/>
          <w:sz w:val="28"/>
          <w:szCs w:val="28"/>
          <w:lang w:val="uk-UA"/>
        </w:rPr>
        <w:t>ванов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Л.М.,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Урванцев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Л. П.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Эксперементальное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исследование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цветовых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ассоциаций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26FA3">
        <w:rPr>
          <w:rFonts w:ascii="Times New Roman" w:hAnsi="Times New Roman" w:cs="Times New Roman"/>
          <w:sz w:val="28"/>
          <w:szCs w:val="28"/>
        </w:rPr>
        <w:t>//</w:t>
      </w:r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Проблемы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рацонализации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Ярославель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 xml:space="preserve">, 1978. </w:t>
      </w:r>
      <w:proofErr w:type="spellStart"/>
      <w:r w:rsidRPr="00482217">
        <w:rPr>
          <w:rFonts w:ascii="Times New Roman" w:hAnsi="Times New Roman" w:cs="Times New Roman"/>
          <w:sz w:val="28"/>
          <w:szCs w:val="28"/>
          <w:lang w:val="uk-UA"/>
        </w:rPr>
        <w:t>Вып</w:t>
      </w:r>
      <w:proofErr w:type="spellEnd"/>
      <w:r w:rsidRPr="00482217">
        <w:rPr>
          <w:rFonts w:ascii="Times New Roman" w:hAnsi="Times New Roman" w:cs="Times New Roman"/>
          <w:sz w:val="28"/>
          <w:szCs w:val="28"/>
          <w:lang w:val="uk-UA"/>
        </w:rPr>
        <w:t>. 2. С.55-64.</w:t>
      </w:r>
    </w:p>
    <w:p w:rsidR="00F446FA" w:rsidRDefault="004E5DE3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2573">
        <w:rPr>
          <w:rFonts w:ascii="Times New Roman" w:hAnsi="Times New Roman" w:cs="Times New Roman"/>
          <w:sz w:val="28"/>
          <w:szCs w:val="28"/>
          <w:lang w:val="uk-UA"/>
        </w:rPr>
        <w:t>Кантемір</w:t>
      </w:r>
      <w:proofErr w:type="spellEnd"/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С.О. Дослідження основних колірних термінів у працях американських лінгвістів // Науковий вісник Черні</w:t>
      </w:r>
      <w:r w:rsidRPr="00622573">
        <w:rPr>
          <w:rFonts w:ascii="Times New Roman" w:hAnsi="Times New Roman" w:cs="Times New Roman"/>
          <w:sz w:val="28"/>
          <w:szCs w:val="28"/>
          <w:lang w:val="uk-UA"/>
        </w:rPr>
        <w:softHyphen/>
        <w:t>вецького університету: Германська філологія. – Чернівці: ЧДУ, 1998. – Вип. 27. – С. 73-76.</w:t>
      </w:r>
    </w:p>
    <w:p w:rsidR="00F446FA" w:rsidRDefault="00E1565B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Козак Т. Лексико-семантична група слів, які позначають колір у німецькій мові (діахронічне дослідження): Автореф. дис. ... канд. філ. наук. – Одеса, 2001. – 32 с.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F446FA" w:rsidRDefault="00E1565B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 ред. О.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Лисковича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- 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Російсько-український словник фізичних термінів  К.: Вища школа, 1994. – 311 с.</w:t>
      </w:r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>Курчаткина</w:t>
      </w:r>
      <w:proofErr w:type="spellEnd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Н. Н. </w:t>
      </w:r>
      <w:r w:rsidR="00984AF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>Фразеология</w:t>
      </w:r>
      <w:proofErr w:type="spellEnd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>испанского</w:t>
      </w:r>
      <w:proofErr w:type="spellEnd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>языка</w:t>
      </w:r>
      <w:proofErr w:type="spellEnd"/>
      <w:r w:rsidR="00BB5A57" w:rsidRPr="006225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14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424" w:rsidRPr="00521424">
        <w:rPr>
          <w:rFonts w:ascii="Times New Roman" w:hAnsi="Times New Roman" w:cs="Times New Roman"/>
          <w:sz w:val="28"/>
          <w:szCs w:val="28"/>
          <w:lang w:val="uk-UA"/>
        </w:rPr>
        <w:t xml:space="preserve">М.: </w:t>
      </w:r>
      <w:proofErr w:type="spellStart"/>
      <w:r w:rsidR="00521424" w:rsidRPr="00521424">
        <w:rPr>
          <w:rFonts w:ascii="Times New Roman" w:hAnsi="Times New Roman" w:cs="Times New Roman"/>
          <w:sz w:val="28"/>
          <w:szCs w:val="28"/>
          <w:lang w:val="uk-UA"/>
        </w:rPr>
        <w:t>Высшая</w:t>
      </w:r>
      <w:proofErr w:type="spellEnd"/>
      <w:r w:rsidR="00521424" w:rsidRPr="00521424">
        <w:rPr>
          <w:rFonts w:ascii="Times New Roman" w:hAnsi="Times New Roman" w:cs="Times New Roman"/>
          <w:sz w:val="28"/>
          <w:szCs w:val="28"/>
          <w:lang w:val="uk-UA"/>
        </w:rPr>
        <w:t xml:space="preserve"> Школа, 1981. - 144 с.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521424" w:rsidRPr="00521424">
        <w:rPr>
          <w:rFonts w:ascii="Times New Roman" w:hAnsi="Times New Roman" w:cs="Times New Roman"/>
          <w:sz w:val="28"/>
          <w:szCs w:val="28"/>
          <w:lang w:val="uk-UA"/>
        </w:rPr>
        <w:t xml:space="preserve">Медведєв Ф. П. Українська фразеологія: чому ми так говоримо / Ф. П. </w:t>
      </w:r>
      <w:proofErr w:type="spellStart"/>
      <w:r w:rsidR="00521424" w:rsidRPr="00521424">
        <w:rPr>
          <w:rFonts w:ascii="Times New Roman" w:hAnsi="Times New Roman" w:cs="Times New Roman"/>
          <w:sz w:val="28"/>
          <w:szCs w:val="28"/>
          <w:lang w:val="uk-UA"/>
        </w:rPr>
        <w:t>Медведєв.–</w:t>
      </w:r>
      <w:proofErr w:type="spellEnd"/>
      <w:r w:rsidR="00521424" w:rsidRPr="00521424">
        <w:rPr>
          <w:rFonts w:ascii="Times New Roman" w:hAnsi="Times New Roman" w:cs="Times New Roman"/>
          <w:sz w:val="28"/>
          <w:szCs w:val="28"/>
          <w:lang w:val="uk-UA"/>
        </w:rPr>
        <w:t xml:space="preserve"> Харків: Вища школа, 1982. – 291 с.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E1565B" w:rsidRPr="005214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Мічугіна</w:t>
      </w:r>
      <w:proofErr w:type="spellEnd"/>
      <w:r w:rsidR="00E1565B" w:rsidRPr="005214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С.В. Денотативний простір прикметників кольору в англійській мові: Дис. канд. філол. наук. – М., 2005. – 203 с.</w:t>
      </w:r>
      <w:r w:rsidR="00E1565B" w:rsidRPr="005214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Немыкин</w:t>
      </w:r>
      <w:proofErr w:type="spellEnd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В. В.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Символика</w:t>
      </w:r>
      <w:proofErr w:type="spellEnd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цвета</w:t>
      </w:r>
      <w:proofErr w:type="spellEnd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/ В. В.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Немыкин</w:t>
      </w:r>
      <w:proofErr w:type="spellEnd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//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Вестник</w:t>
      </w:r>
      <w:proofErr w:type="spellEnd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АлтГТУ</w:t>
      </w:r>
      <w:proofErr w:type="spellEnd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="00006BAA" w:rsidRPr="00622573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им</w:t>
      </w:r>
      <w:proofErr w:type="spellEnd"/>
      <w:r w:rsidR="008A4733" w:rsidRPr="006225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Павлов И. П.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типы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высшей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нервной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связи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с неврозами и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физиологический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механизм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невротических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психотических</w:t>
      </w:r>
      <w:proofErr w:type="spellEnd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649D" w:rsidRPr="00622573">
        <w:rPr>
          <w:rFonts w:ascii="Times New Roman" w:hAnsi="Times New Roman" w:cs="Times New Roman"/>
          <w:sz w:val="28"/>
          <w:szCs w:val="28"/>
          <w:lang w:val="uk-UA"/>
        </w:rPr>
        <w:t>симптомов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двадцатилетний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опыт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объективного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изучения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высшей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нервной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поведения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животных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статей,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докладов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лекций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и речей. – М.: </w:t>
      </w:r>
      <w:proofErr w:type="spellStart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Медгиз</w:t>
      </w:r>
      <w:proofErr w:type="spellEnd"/>
      <w:r w:rsidR="006A056F" w:rsidRPr="00622573">
        <w:rPr>
          <w:rFonts w:ascii="Times New Roman" w:hAnsi="Times New Roman" w:cs="Times New Roman"/>
          <w:sz w:val="28"/>
          <w:szCs w:val="28"/>
          <w:lang w:val="uk-UA"/>
        </w:rPr>
        <w:t>, 1951. – 507 с. – (С. 462- 466).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5DE3" w:rsidRPr="00E911E2">
        <w:rPr>
          <w:rFonts w:ascii="Times New Roman" w:hAnsi="Times New Roman" w:cs="Times New Roman"/>
          <w:sz w:val="28"/>
          <w:szCs w:val="28"/>
          <w:lang w:val="uk-UA"/>
        </w:rPr>
        <w:t>Уорф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Сепір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11E2" w:rsidRPr="00E911E2">
        <w:t xml:space="preserve">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Отношение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 норм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поведения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мышления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языку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. — В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сб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Новое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лингвистике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вып</w:t>
      </w:r>
      <w:proofErr w:type="spellEnd"/>
      <w:r w:rsidR="00E911E2" w:rsidRPr="00E911E2">
        <w:rPr>
          <w:rFonts w:ascii="Times New Roman" w:hAnsi="Times New Roman" w:cs="Times New Roman"/>
          <w:sz w:val="28"/>
          <w:szCs w:val="28"/>
          <w:lang w:val="uk-UA"/>
        </w:rPr>
        <w:t>. 1, М., 1960</w:t>
      </w:r>
      <w:r w:rsidR="00E911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574C" w:rsidRPr="00CC632D" w:rsidRDefault="0014574C" w:rsidP="0014574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C632D">
        <w:rPr>
          <w:rFonts w:ascii="Times New Roman" w:hAnsi="Times New Roman" w:cs="Times New Roman"/>
          <w:sz w:val="28"/>
          <w:szCs w:val="28"/>
          <w:lang w:val="uk-UA"/>
        </w:rPr>
        <w:t>Тресидллер</w:t>
      </w:r>
      <w:proofErr w:type="spellEnd"/>
      <w:r w:rsidRPr="00CC632D">
        <w:rPr>
          <w:rFonts w:ascii="Times New Roman" w:hAnsi="Times New Roman" w:cs="Times New Roman"/>
          <w:sz w:val="28"/>
          <w:szCs w:val="28"/>
          <w:lang w:val="uk-UA"/>
        </w:rPr>
        <w:t xml:space="preserve"> Д. - </w:t>
      </w:r>
      <w:proofErr w:type="spellStart"/>
      <w:r w:rsidRPr="00CC632D">
        <w:rPr>
          <w:rFonts w:ascii="Times New Roman" w:hAnsi="Times New Roman" w:cs="Times New Roman"/>
          <w:sz w:val="28"/>
          <w:szCs w:val="28"/>
          <w:lang w:val="uk-UA"/>
        </w:rPr>
        <w:t>Словарь</w:t>
      </w:r>
      <w:proofErr w:type="spellEnd"/>
      <w:r w:rsidRPr="00CC6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C632D">
        <w:rPr>
          <w:rFonts w:ascii="Times New Roman" w:hAnsi="Times New Roman" w:cs="Times New Roman"/>
          <w:sz w:val="28"/>
          <w:szCs w:val="28"/>
          <w:lang w:val="uk-UA"/>
        </w:rPr>
        <w:t>символов</w:t>
      </w:r>
      <w:proofErr w:type="spellEnd"/>
      <w:r w:rsidRPr="00CC63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26FA3">
        <w:rPr>
          <w:rFonts w:ascii="Times New Roman" w:hAnsi="Times New Roman" w:cs="Times New Roman"/>
          <w:sz w:val="28"/>
          <w:szCs w:val="28"/>
        </w:rPr>
        <w:t xml:space="preserve"> – </w:t>
      </w:r>
      <w:r w:rsidRPr="00CC632D">
        <w:rPr>
          <w:rFonts w:ascii="Times New Roman" w:hAnsi="Times New Roman" w:cs="Times New Roman"/>
          <w:sz w:val="28"/>
          <w:szCs w:val="28"/>
          <w:lang w:val="uk-UA"/>
        </w:rPr>
        <w:t>М., 2001. -С. 320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4AFA" w:rsidRPr="00622573">
        <w:rPr>
          <w:rFonts w:ascii="Times New Roman" w:hAnsi="Times New Roman" w:cs="Times New Roman"/>
          <w:sz w:val="28"/>
          <w:szCs w:val="28"/>
          <w:lang w:val="uk-UA"/>
        </w:rPr>
        <w:t>Удовиченко Г. М. - Ф</w:t>
      </w:r>
      <w:r w:rsidR="00B70281" w:rsidRPr="00622573">
        <w:rPr>
          <w:rFonts w:ascii="Times New Roman" w:hAnsi="Times New Roman" w:cs="Times New Roman"/>
          <w:sz w:val="28"/>
          <w:szCs w:val="28"/>
          <w:lang w:val="uk-UA"/>
        </w:rPr>
        <w:t>разеологічний словник української мови в 11 Т. – К., 1970-1980.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0281" w:rsidRPr="00622573">
        <w:rPr>
          <w:rFonts w:ascii="Times New Roman" w:hAnsi="Times New Roman" w:cs="Times New Roman"/>
          <w:sz w:val="28"/>
          <w:szCs w:val="28"/>
          <w:lang w:val="uk-UA"/>
        </w:rPr>
        <w:t>Ужченко</w:t>
      </w:r>
      <w:proofErr w:type="spellEnd"/>
      <w:r w:rsidR="00B7028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В. Д., </w:t>
      </w:r>
      <w:proofErr w:type="spellStart"/>
      <w:r w:rsidR="00B70281" w:rsidRPr="00622573">
        <w:rPr>
          <w:rFonts w:ascii="Times New Roman" w:hAnsi="Times New Roman" w:cs="Times New Roman"/>
          <w:sz w:val="28"/>
          <w:szCs w:val="28"/>
          <w:lang w:val="uk-UA"/>
        </w:rPr>
        <w:t>Ужченко</w:t>
      </w:r>
      <w:proofErr w:type="spellEnd"/>
      <w:r w:rsidR="00B70281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Д. В. </w:t>
      </w:r>
      <w:r w:rsidR="00984AFA"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70281" w:rsidRPr="00622573">
        <w:rPr>
          <w:rFonts w:ascii="Times New Roman" w:hAnsi="Times New Roman" w:cs="Times New Roman"/>
          <w:sz w:val="28"/>
          <w:szCs w:val="28"/>
          <w:lang w:val="uk-UA"/>
        </w:rPr>
        <w:t>Фразеологічний словник української мови. – К, 1998.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Фрумкина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Р.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Цвет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смысл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сходство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Аспекты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психолингвистического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анализа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/ Р.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Фрумкина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 – М.: Наука, 1984. – 175 с.</w:t>
      </w:r>
    </w:p>
    <w:p w:rsidR="00F446FA" w:rsidRDefault="0014574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Яворська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Г. Мовні концепти кольору (до проблеми категоризації) / Г. </w:t>
      </w:r>
      <w:proofErr w:type="spellStart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Яворська</w:t>
      </w:r>
      <w:proofErr w:type="spellEnd"/>
      <w:r w:rsidR="00E1565B"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// Мовознавство. – 1998. – № 2-3. – С. 42-50.</w:t>
      </w:r>
    </w:p>
    <w:p w:rsidR="00F446FA" w:rsidRDefault="00E1565B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Яньшин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П.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Психосемантика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цвета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Монография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/ П.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Яньшин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–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СПб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.: </w:t>
      </w:r>
      <w:proofErr w:type="spellStart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Речь</w:t>
      </w:r>
      <w:proofErr w:type="spellEnd"/>
      <w:r w:rsidRPr="00315E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2006 г. – 368 с.</w:t>
      </w:r>
    </w:p>
    <w:p w:rsidR="00F446FA" w:rsidRDefault="006A7C70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9A46AF">
        <w:rPr>
          <w:rFonts w:ascii="Times New Roman" w:hAnsi="Times New Roman" w:cs="Times New Roman"/>
          <w:sz w:val="28"/>
          <w:szCs w:val="28"/>
          <w:lang w:val="es-ES"/>
        </w:rPr>
        <w:t>Diccionario basico de la lengua Espano</w:t>
      </w:r>
      <w:r w:rsidR="006F0385" w:rsidRPr="009A46AF">
        <w:rPr>
          <w:rFonts w:ascii="Times New Roman" w:hAnsi="Times New Roman" w:cs="Times New Roman"/>
          <w:sz w:val="28"/>
          <w:szCs w:val="28"/>
          <w:lang w:val="es-ES"/>
        </w:rPr>
        <w:t xml:space="preserve">la. // Contiene 30.000 voces </w:t>
      </w:r>
      <w:r w:rsidRPr="009A46AF">
        <w:rPr>
          <w:rFonts w:ascii="Times New Roman" w:hAnsi="Times New Roman" w:cs="Times New Roman"/>
          <w:sz w:val="28"/>
          <w:szCs w:val="28"/>
          <w:lang w:val="es-ES"/>
        </w:rPr>
        <w:t xml:space="preserve">// </w:t>
      </w:r>
      <w:r w:rsidR="00471979" w:rsidRPr="009A46AF">
        <w:rPr>
          <w:rFonts w:ascii="Times New Roman" w:hAnsi="Times New Roman" w:cs="Times New Roman"/>
          <w:sz w:val="28"/>
          <w:szCs w:val="28"/>
          <w:lang w:val="es-ES"/>
        </w:rPr>
        <w:t xml:space="preserve">Paginas: 992 // </w:t>
      </w:r>
      <w:r w:rsidRPr="009A46AF">
        <w:rPr>
          <w:rFonts w:ascii="Times New Roman" w:hAnsi="Times New Roman" w:cs="Times New Roman"/>
          <w:sz w:val="28"/>
          <w:szCs w:val="28"/>
          <w:lang w:val="es-ES"/>
        </w:rPr>
        <w:t>Tamano: 14,5 x 20,5 cms. //</w:t>
      </w:r>
    </w:p>
    <w:p w:rsidR="00F446FA" w:rsidRDefault="009A46AF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9A46AF">
        <w:rPr>
          <w:rFonts w:ascii="Times New Roman" w:hAnsi="Times New Roman" w:cs="Times New Roman"/>
          <w:sz w:val="28"/>
          <w:szCs w:val="28"/>
          <w:lang w:val="es-ES"/>
        </w:rPr>
        <w:t xml:space="preserve"> Martinez Calvo. Gran diccionario espanol – ruso. “Espanol”. Moscu 1997. 859 pp.</w:t>
      </w:r>
    </w:p>
    <w:p w:rsidR="00F446FA" w:rsidRDefault="009A46AF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9A46AF">
        <w:rPr>
          <w:rFonts w:ascii="Times New Roman" w:hAnsi="Times New Roman" w:cs="Times New Roman"/>
          <w:sz w:val="28"/>
          <w:szCs w:val="28"/>
          <w:lang w:val="es-ES"/>
        </w:rPr>
        <w:t xml:space="preserve"> Moliner Maria. Diccionario de uso del espanol. (1982). Editorial Gredos. Madrid. 2448 pp.</w:t>
      </w:r>
    </w:p>
    <w:p w:rsidR="00F446FA" w:rsidRPr="009B69F6" w:rsidRDefault="009A46AF" w:rsidP="009B69F6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46AF">
        <w:rPr>
          <w:rFonts w:ascii="Times New Roman" w:hAnsi="Times New Roman" w:cs="Times New Roman"/>
          <w:sz w:val="28"/>
          <w:szCs w:val="28"/>
          <w:lang w:val="es-ES"/>
        </w:rPr>
        <w:t xml:space="preserve"> Turover G., Noguiera J. Gran diccionario ruso – espanol. </w:t>
      </w:r>
      <w:proofErr w:type="spellStart"/>
      <w:r w:rsidRPr="0031014B">
        <w:rPr>
          <w:rFonts w:ascii="Times New Roman" w:hAnsi="Times New Roman" w:cs="Times New Roman"/>
          <w:sz w:val="28"/>
          <w:szCs w:val="28"/>
          <w:lang w:val="en-US"/>
        </w:rPr>
        <w:t>Moscu</w:t>
      </w:r>
      <w:proofErr w:type="spellEnd"/>
      <w:r w:rsidRPr="0031014B">
        <w:rPr>
          <w:rFonts w:ascii="Times New Roman" w:hAnsi="Times New Roman" w:cs="Times New Roman"/>
          <w:sz w:val="28"/>
          <w:szCs w:val="28"/>
          <w:lang w:val="en-US"/>
        </w:rPr>
        <w:t>. Editorial “</w:t>
      </w:r>
      <w:proofErr w:type="spellStart"/>
      <w:r w:rsidRPr="0031014B">
        <w:rPr>
          <w:rFonts w:ascii="Times New Roman" w:hAnsi="Times New Roman" w:cs="Times New Roman"/>
          <w:sz w:val="28"/>
          <w:szCs w:val="28"/>
          <w:lang w:val="en-US"/>
        </w:rPr>
        <w:t>Russki</w:t>
      </w:r>
      <w:proofErr w:type="spellEnd"/>
      <w:r w:rsidRPr="003101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1014B">
        <w:rPr>
          <w:rFonts w:ascii="Times New Roman" w:hAnsi="Times New Roman" w:cs="Times New Roman"/>
          <w:sz w:val="28"/>
          <w:szCs w:val="28"/>
          <w:lang w:val="en-US"/>
        </w:rPr>
        <w:t>yazik</w:t>
      </w:r>
      <w:proofErr w:type="spellEnd"/>
      <w:r w:rsidRPr="0031014B">
        <w:rPr>
          <w:rFonts w:ascii="Times New Roman" w:hAnsi="Times New Roman" w:cs="Times New Roman"/>
          <w:sz w:val="28"/>
          <w:szCs w:val="28"/>
          <w:lang w:val="en-US"/>
        </w:rPr>
        <w:t>”. 2001. 833 pp.</w:t>
      </w:r>
      <w:r w:rsidR="00E471B2" w:rsidRPr="00670A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446FA" w:rsidRDefault="00E471B2" w:rsidP="00F446FA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471B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Список використаних електронних джерел</w:t>
      </w:r>
    </w:p>
    <w:p w:rsidR="00F446FA" w:rsidRDefault="00F446FA" w:rsidP="00F446F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446FA" w:rsidRDefault="008A4733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C6C"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КОЛОРИСТИКА В СУЧАСНОМУ МОВОЗНАВСТВІ: ТРАДИЦІЙНЕ І НОВЕ. Шевченко Лариса Іванівна д-р філол. наук, проф., Дергач Дмитро Валерійович канд. філол. Наук Київський національний університет імені Тараса Шевченка: </w:t>
      </w:r>
      <w:r w:rsidR="00201C6C" w:rsidRPr="00201C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201C6C" w:rsidRPr="00201C6C">
        <w:rPr>
          <w:rFonts w:ascii="Times New Roman" w:hAnsi="Times New Roman" w:cs="Times New Roman"/>
          <w:sz w:val="28"/>
          <w:szCs w:val="28"/>
        </w:rPr>
        <w:t>[</w:t>
      </w:r>
      <w:r w:rsidR="00201C6C" w:rsidRPr="00201C6C">
        <w:rPr>
          <w:rFonts w:ascii="Times New Roman" w:hAnsi="Times New Roman" w:cs="Times New Roman"/>
          <w:sz w:val="28"/>
          <w:szCs w:val="28"/>
          <w:lang w:val="uk-UA"/>
        </w:rPr>
        <w:t>Електронний ресурс.</w:t>
      </w:r>
      <w:r w:rsidR="00201C6C" w:rsidRPr="00201C6C">
        <w:rPr>
          <w:rFonts w:ascii="Times New Roman" w:hAnsi="Times New Roman" w:cs="Times New Roman"/>
          <w:sz w:val="28"/>
          <w:szCs w:val="28"/>
        </w:rPr>
        <w:t>]</w:t>
      </w:r>
      <w:r w:rsidR="00201C6C"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</w:t>
      </w:r>
      <w:r w:rsidR="00201C6C" w:rsidRPr="00201C6C">
        <w:t xml:space="preserve"> </w:t>
      </w:r>
      <w:hyperlink r:id="rId9" w:history="1">
        <w:r w:rsidR="00201C6C" w:rsidRPr="00201C6C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http://philolog.univ.kiev.ua/php/4/7/Studia_Linguistica_5_2/234_239.pdf</w:t>
        </w:r>
      </w:hyperlink>
      <w:r w:rsidR="00201C6C"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46FA" w:rsidRDefault="00C4649D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C6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Психологія впливу кольору на людину</w:t>
      </w:r>
      <w:r w:rsidR="001874D7" w:rsidRPr="00201C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1874D7" w:rsidRPr="00201C6C">
        <w:rPr>
          <w:rFonts w:ascii="Times New Roman" w:hAnsi="Times New Roman" w:cs="Times New Roman"/>
          <w:sz w:val="28"/>
          <w:szCs w:val="28"/>
        </w:rPr>
        <w:t>[</w:t>
      </w:r>
      <w:r w:rsidR="001874D7" w:rsidRPr="00201C6C">
        <w:rPr>
          <w:rFonts w:ascii="Times New Roman" w:hAnsi="Times New Roman" w:cs="Times New Roman"/>
          <w:sz w:val="28"/>
          <w:szCs w:val="28"/>
          <w:lang w:val="uk-UA"/>
        </w:rPr>
        <w:t>Електронний ресурс.</w:t>
      </w:r>
      <w:r w:rsidR="001874D7" w:rsidRPr="00201C6C">
        <w:rPr>
          <w:rFonts w:ascii="Times New Roman" w:hAnsi="Times New Roman" w:cs="Times New Roman"/>
          <w:sz w:val="28"/>
          <w:szCs w:val="28"/>
        </w:rPr>
        <w:t>]</w:t>
      </w:r>
      <w:r w:rsidR="001874D7"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 </w:t>
      </w:r>
      <w:hyperlink r:id="rId10" w:history="1">
        <w:r w:rsidRPr="00201C6C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http://ru.osvita.ua/vnz/reports/psychology/28965/</w:t>
        </w:r>
      </w:hyperlink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46FA" w:rsidRDefault="00201C6C" w:rsidP="00F446FA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C6C">
        <w:rPr>
          <w:rFonts w:ascii="Times New Roman" w:hAnsi="Times New Roman" w:cs="Times New Roman"/>
          <w:sz w:val="28"/>
          <w:szCs w:val="28"/>
          <w:lang w:val="uk-UA"/>
        </w:rPr>
        <w:t>CONTRIBUCIONES LEXICOGRÁFICAS AL ESPAÑOL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C6C">
        <w:rPr>
          <w:rFonts w:ascii="Times New Roman" w:hAnsi="Times New Roman" w:cs="Times New Roman"/>
          <w:sz w:val="28"/>
          <w:szCs w:val="28"/>
          <w:lang w:val="uk-UA"/>
        </w:rPr>
        <w:t>COMO LENGUA EXTRANJERA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Antonio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Cano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Ginés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Bajo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la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dirección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de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la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Doctora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Inmaculada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Delgado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Cobos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1C6C">
        <w:rPr>
          <w:rFonts w:ascii="Times New Roman" w:hAnsi="Times New Roman" w:cs="Times New Roman"/>
          <w:sz w:val="28"/>
          <w:szCs w:val="28"/>
          <w:lang w:val="uk-UA"/>
        </w:rPr>
        <w:t>Madrid</w:t>
      </w:r>
      <w:proofErr w:type="spellEnd"/>
      <w:r w:rsidRPr="00201C6C">
        <w:rPr>
          <w:rFonts w:ascii="Times New Roman" w:hAnsi="Times New Roman" w:cs="Times New Roman"/>
          <w:sz w:val="28"/>
          <w:szCs w:val="28"/>
          <w:lang w:val="uk-UA"/>
        </w:rPr>
        <w:t>, 2003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46391" w:rsidRPr="00846391">
        <w:rPr>
          <w:rFonts w:ascii="Times New Roman" w:hAnsi="Times New Roman" w:cs="Times New Roman"/>
          <w:sz w:val="28"/>
          <w:szCs w:val="28"/>
          <w:lang w:val="es-ES_tradnl"/>
        </w:rPr>
        <w:t>[</w:t>
      </w:r>
      <w:r w:rsidR="00846391" w:rsidRPr="00201C6C">
        <w:rPr>
          <w:rFonts w:ascii="Times New Roman" w:hAnsi="Times New Roman" w:cs="Times New Roman"/>
          <w:sz w:val="28"/>
          <w:szCs w:val="28"/>
          <w:lang w:val="uk-UA"/>
        </w:rPr>
        <w:t>Електронний ресурс.</w:t>
      </w:r>
      <w:r w:rsidR="00846391" w:rsidRPr="00846391">
        <w:rPr>
          <w:rFonts w:ascii="Times New Roman" w:hAnsi="Times New Roman" w:cs="Times New Roman"/>
          <w:sz w:val="28"/>
          <w:szCs w:val="28"/>
          <w:lang w:val="es-ES_tradnl"/>
        </w:rPr>
        <w:t>]</w:t>
      </w:r>
      <w:r w:rsidR="00846391" w:rsidRPr="00201C6C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</w:t>
      </w:r>
      <w:r w:rsidR="00846391" w:rsidRPr="00846391">
        <w:rPr>
          <w:lang w:val="es-ES_tradnl"/>
        </w:rPr>
        <w:t xml:space="preserve"> </w:t>
      </w:r>
      <w:hyperlink r:id="rId11" w:history="1">
        <w:r w:rsidR="00846391" w:rsidRPr="00694FFF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http://biblioteca.ucm.es/tesis/fll/ucm-t26666.pdf</w:t>
        </w:r>
      </w:hyperlink>
      <w:r w:rsidR="008463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1D07" w:rsidRPr="004C4F15" w:rsidRDefault="00101D07" w:rsidP="004C4F15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5E5B" w:rsidRDefault="004B5E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B5E5B" w:rsidSect="00CC2184">
      <w:footerReference w:type="default" r:id="rId12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619" w:rsidRDefault="001C7619" w:rsidP="00D01014">
      <w:pPr>
        <w:spacing w:after="0" w:line="240" w:lineRule="auto"/>
      </w:pPr>
      <w:r>
        <w:separator/>
      </w:r>
    </w:p>
  </w:endnote>
  <w:endnote w:type="continuationSeparator" w:id="0">
    <w:p w:rsidR="001C7619" w:rsidRDefault="001C7619" w:rsidP="00D0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2269"/>
    </w:sdtPr>
    <w:sdtContent>
      <w:p w:rsidR="00A219F3" w:rsidRDefault="00081722">
        <w:pPr>
          <w:pStyle w:val="a8"/>
          <w:jc w:val="right"/>
        </w:pPr>
        <w:r>
          <w:fldChar w:fldCharType="begin"/>
        </w:r>
        <w:r w:rsidR="00A219F3">
          <w:instrText xml:space="preserve"> PAGE   \* MERGEFORMAT </w:instrText>
        </w:r>
        <w:r>
          <w:fldChar w:fldCharType="separate"/>
        </w:r>
        <w:r w:rsidR="00126FA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A219F3" w:rsidRDefault="00A219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619" w:rsidRDefault="001C7619" w:rsidP="00D01014">
      <w:pPr>
        <w:spacing w:after="0" w:line="240" w:lineRule="auto"/>
      </w:pPr>
      <w:r>
        <w:separator/>
      </w:r>
    </w:p>
  </w:footnote>
  <w:footnote w:type="continuationSeparator" w:id="0">
    <w:p w:rsidR="001C7619" w:rsidRDefault="001C7619" w:rsidP="00D01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A6F"/>
    <w:multiLevelType w:val="hybridMultilevel"/>
    <w:tmpl w:val="73D2AEDC"/>
    <w:lvl w:ilvl="0" w:tplc="EB746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6650C7"/>
    <w:multiLevelType w:val="hybridMultilevel"/>
    <w:tmpl w:val="356CCA7C"/>
    <w:lvl w:ilvl="0" w:tplc="7C5EAC0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100E1E2B"/>
    <w:multiLevelType w:val="hybridMultilevel"/>
    <w:tmpl w:val="0D7EF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B1AA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C31686"/>
    <w:multiLevelType w:val="hybridMultilevel"/>
    <w:tmpl w:val="7458B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E3EDB"/>
    <w:multiLevelType w:val="hybridMultilevel"/>
    <w:tmpl w:val="353C8C9A"/>
    <w:lvl w:ilvl="0" w:tplc="041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6">
    <w:nsid w:val="253D3C30"/>
    <w:multiLevelType w:val="hybridMultilevel"/>
    <w:tmpl w:val="6B1ECE8C"/>
    <w:lvl w:ilvl="0" w:tplc="6936B2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ECC74B2"/>
    <w:multiLevelType w:val="hybridMultilevel"/>
    <w:tmpl w:val="4FE69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D569DB"/>
    <w:multiLevelType w:val="hybridMultilevel"/>
    <w:tmpl w:val="945A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127EB"/>
    <w:multiLevelType w:val="hybridMultilevel"/>
    <w:tmpl w:val="6E6CB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211AB"/>
    <w:multiLevelType w:val="hybridMultilevel"/>
    <w:tmpl w:val="B9DCE100"/>
    <w:lvl w:ilvl="0" w:tplc="45F09A5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D1051"/>
    <w:multiLevelType w:val="hybridMultilevel"/>
    <w:tmpl w:val="3CFE2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15111"/>
    <w:multiLevelType w:val="multilevel"/>
    <w:tmpl w:val="C9B01FB2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3D9543E1"/>
    <w:multiLevelType w:val="hybridMultilevel"/>
    <w:tmpl w:val="F4C27B00"/>
    <w:lvl w:ilvl="0" w:tplc="54DAC04E">
      <w:start w:val="1"/>
      <w:numFmt w:val="decimal"/>
      <w:lvlText w:val="%1."/>
      <w:lvlJc w:val="left"/>
      <w:pPr>
        <w:ind w:left="13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3E4A538D"/>
    <w:multiLevelType w:val="hybridMultilevel"/>
    <w:tmpl w:val="367820E0"/>
    <w:lvl w:ilvl="0" w:tplc="1E4EDE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E28C4"/>
    <w:multiLevelType w:val="singleLevel"/>
    <w:tmpl w:val="3F4CBC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44407E5B"/>
    <w:multiLevelType w:val="hybridMultilevel"/>
    <w:tmpl w:val="13E20F3C"/>
    <w:lvl w:ilvl="0" w:tplc="E8C4249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0277A6"/>
    <w:multiLevelType w:val="hybridMultilevel"/>
    <w:tmpl w:val="CB724D2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4C4117FB"/>
    <w:multiLevelType w:val="hybridMultilevel"/>
    <w:tmpl w:val="691235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64D1D67"/>
    <w:multiLevelType w:val="hybridMultilevel"/>
    <w:tmpl w:val="608079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6148FD"/>
    <w:multiLevelType w:val="hybridMultilevel"/>
    <w:tmpl w:val="E10C0C72"/>
    <w:lvl w:ilvl="0" w:tplc="BAF49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D65FEA"/>
    <w:multiLevelType w:val="hybridMultilevel"/>
    <w:tmpl w:val="202220FA"/>
    <w:lvl w:ilvl="0" w:tplc="74B002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D1920A7"/>
    <w:multiLevelType w:val="hybridMultilevel"/>
    <w:tmpl w:val="06A2CE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B44392"/>
    <w:multiLevelType w:val="hybridMultilevel"/>
    <w:tmpl w:val="102837A0"/>
    <w:lvl w:ilvl="0" w:tplc="1E4EDE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672B6"/>
    <w:multiLevelType w:val="hybridMultilevel"/>
    <w:tmpl w:val="218E9C32"/>
    <w:lvl w:ilvl="0" w:tplc="1E4EDE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30018C"/>
    <w:multiLevelType w:val="hybridMultilevel"/>
    <w:tmpl w:val="2EFE1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0"/>
  </w:num>
  <w:num w:numId="4">
    <w:abstractNumId w:val="22"/>
  </w:num>
  <w:num w:numId="5">
    <w:abstractNumId w:val="17"/>
  </w:num>
  <w:num w:numId="6">
    <w:abstractNumId w:val="5"/>
  </w:num>
  <w:num w:numId="7">
    <w:abstractNumId w:val="8"/>
  </w:num>
  <w:num w:numId="8">
    <w:abstractNumId w:val="0"/>
  </w:num>
  <w:num w:numId="9">
    <w:abstractNumId w:val="21"/>
  </w:num>
  <w:num w:numId="10">
    <w:abstractNumId w:val="1"/>
  </w:num>
  <w:num w:numId="11">
    <w:abstractNumId w:val="13"/>
  </w:num>
  <w:num w:numId="12">
    <w:abstractNumId w:val="16"/>
  </w:num>
  <w:num w:numId="13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5"/>
  </w:num>
  <w:num w:numId="15">
    <w:abstractNumId w:val="11"/>
  </w:num>
  <w:num w:numId="16">
    <w:abstractNumId w:val="4"/>
  </w:num>
  <w:num w:numId="17">
    <w:abstractNumId w:val="2"/>
  </w:num>
  <w:num w:numId="18">
    <w:abstractNumId w:val="19"/>
  </w:num>
  <w:num w:numId="19">
    <w:abstractNumId w:val="9"/>
  </w:num>
  <w:num w:numId="20">
    <w:abstractNumId w:val="18"/>
  </w:num>
  <w:num w:numId="21">
    <w:abstractNumId w:val="10"/>
  </w:num>
  <w:num w:numId="22">
    <w:abstractNumId w:val="24"/>
  </w:num>
  <w:num w:numId="23">
    <w:abstractNumId w:val="14"/>
  </w:num>
  <w:num w:numId="24">
    <w:abstractNumId w:val="23"/>
  </w:num>
  <w:num w:numId="25">
    <w:abstractNumId w:val="1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042"/>
    <w:rsid w:val="00002079"/>
    <w:rsid w:val="00006BAA"/>
    <w:rsid w:val="00010FFE"/>
    <w:rsid w:val="00014FD0"/>
    <w:rsid w:val="00026BC6"/>
    <w:rsid w:val="000367C6"/>
    <w:rsid w:val="00081722"/>
    <w:rsid w:val="000974FB"/>
    <w:rsid w:val="00097AC7"/>
    <w:rsid w:val="000C2B4A"/>
    <w:rsid w:val="000D7196"/>
    <w:rsid w:val="000E1E5B"/>
    <w:rsid w:val="000E4084"/>
    <w:rsid w:val="000E6FFB"/>
    <w:rsid w:val="00101D07"/>
    <w:rsid w:val="00103589"/>
    <w:rsid w:val="00105F4D"/>
    <w:rsid w:val="00112B03"/>
    <w:rsid w:val="00117416"/>
    <w:rsid w:val="00126FA3"/>
    <w:rsid w:val="00131E62"/>
    <w:rsid w:val="0014574C"/>
    <w:rsid w:val="00150086"/>
    <w:rsid w:val="00155D4C"/>
    <w:rsid w:val="001751B0"/>
    <w:rsid w:val="00177162"/>
    <w:rsid w:val="001874D7"/>
    <w:rsid w:val="001A1EF8"/>
    <w:rsid w:val="001A2D46"/>
    <w:rsid w:val="001B4200"/>
    <w:rsid w:val="001C7619"/>
    <w:rsid w:val="001D7486"/>
    <w:rsid w:val="001E2252"/>
    <w:rsid w:val="001F32E1"/>
    <w:rsid w:val="00201C6C"/>
    <w:rsid w:val="00247456"/>
    <w:rsid w:val="00250504"/>
    <w:rsid w:val="00251F72"/>
    <w:rsid w:val="00254A02"/>
    <w:rsid w:val="0025627E"/>
    <w:rsid w:val="002578F0"/>
    <w:rsid w:val="0026061F"/>
    <w:rsid w:val="00266389"/>
    <w:rsid w:val="002771FB"/>
    <w:rsid w:val="00294824"/>
    <w:rsid w:val="002A060D"/>
    <w:rsid w:val="002A42DF"/>
    <w:rsid w:val="002C73ED"/>
    <w:rsid w:val="002D2CDC"/>
    <w:rsid w:val="002F079A"/>
    <w:rsid w:val="0031014B"/>
    <w:rsid w:val="003102AE"/>
    <w:rsid w:val="00312053"/>
    <w:rsid w:val="0031621D"/>
    <w:rsid w:val="003420A6"/>
    <w:rsid w:val="00351360"/>
    <w:rsid w:val="0035763E"/>
    <w:rsid w:val="00363B6B"/>
    <w:rsid w:val="00365B14"/>
    <w:rsid w:val="00377B60"/>
    <w:rsid w:val="0038498D"/>
    <w:rsid w:val="0039472A"/>
    <w:rsid w:val="003A6282"/>
    <w:rsid w:val="003B1CDF"/>
    <w:rsid w:val="003C4C6F"/>
    <w:rsid w:val="003C7E9A"/>
    <w:rsid w:val="003D354F"/>
    <w:rsid w:val="003E0BBB"/>
    <w:rsid w:val="003F2420"/>
    <w:rsid w:val="003F4FA3"/>
    <w:rsid w:val="004060D5"/>
    <w:rsid w:val="00415B97"/>
    <w:rsid w:val="00424A2B"/>
    <w:rsid w:val="00426C4D"/>
    <w:rsid w:val="004326E5"/>
    <w:rsid w:val="00437381"/>
    <w:rsid w:val="00443DC5"/>
    <w:rsid w:val="00444E0A"/>
    <w:rsid w:val="0045571D"/>
    <w:rsid w:val="00457C06"/>
    <w:rsid w:val="004674D6"/>
    <w:rsid w:val="00471979"/>
    <w:rsid w:val="0047766B"/>
    <w:rsid w:val="00492FC0"/>
    <w:rsid w:val="004B5E5B"/>
    <w:rsid w:val="004C4F15"/>
    <w:rsid w:val="004D536B"/>
    <w:rsid w:val="004E2E4E"/>
    <w:rsid w:val="004E5607"/>
    <w:rsid w:val="004E5DE3"/>
    <w:rsid w:val="004F07F0"/>
    <w:rsid w:val="004F25F0"/>
    <w:rsid w:val="00521424"/>
    <w:rsid w:val="005662CD"/>
    <w:rsid w:val="00581099"/>
    <w:rsid w:val="005A5286"/>
    <w:rsid w:val="005B41AB"/>
    <w:rsid w:val="005C09ED"/>
    <w:rsid w:val="005C63C8"/>
    <w:rsid w:val="005D3392"/>
    <w:rsid w:val="005E74BD"/>
    <w:rsid w:val="006118E9"/>
    <w:rsid w:val="00614D80"/>
    <w:rsid w:val="00622573"/>
    <w:rsid w:val="006478E3"/>
    <w:rsid w:val="00653A3F"/>
    <w:rsid w:val="00670A62"/>
    <w:rsid w:val="00672DB6"/>
    <w:rsid w:val="006A056F"/>
    <w:rsid w:val="006A0EC3"/>
    <w:rsid w:val="006A3055"/>
    <w:rsid w:val="006A7C70"/>
    <w:rsid w:val="006C38CE"/>
    <w:rsid w:val="006D60E2"/>
    <w:rsid w:val="006D728B"/>
    <w:rsid w:val="006F0385"/>
    <w:rsid w:val="006F5CE3"/>
    <w:rsid w:val="00713BB6"/>
    <w:rsid w:val="00720853"/>
    <w:rsid w:val="00742223"/>
    <w:rsid w:val="0074575C"/>
    <w:rsid w:val="007458A6"/>
    <w:rsid w:val="007539B0"/>
    <w:rsid w:val="00794AC9"/>
    <w:rsid w:val="007A1C2D"/>
    <w:rsid w:val="007B5143"/>
    <w:rsid w:val="007C09E9"/>
    <w:rsid w:val="007C1A77"/>
    <w:rsid w:val="007E1805"/>
    <w:rsid w:val="007E48F8"/>
    <w:rsid w:val="00805DDE"/>
    <w:rsid w:val="00816410"/>
    <w:rsid w:val="00831FF1"/>
    <w:rsid w:val="00841BDE"/>
    <w:rsid w:val="00846391"/>
    <w:rsid w:val="00860823"/>
    <w:rsid w:val="00877A04"/>
    <w:rsid w:val="00893C1F"/>
    <w:rsid w:val="0089570C"/>
    <w:rsid w:val="008A4733"/>
    <w:rsid w:val="008B2178"/>
    <w:rsid w:val="008B30E3"/>
    <w:rsid w:val="008F079C"/>
    <w:rsid w:val="008F68C6"/>
    <w:rsid w:val="00927F72"/>
    <w:rsid w:val="009338FB"/>
    <w:rsid w:val="0093488B"/>
    <w:rsid w:val="00954E8F"/>
    <w:rsid w:val="0096093D"/>
    <w:rsid w:val="009619FE"/>
    <w:rsid w:val="00967F0F"/>
    <w:rsid w:val="00984AFA"/>
    <w:rsid w:val="009867EF"/>
    <w:rsid w:val="00992DDE"/>
    <w:rsid w:val="009A46AF"/>
    <w:rsid w:val="009A6CF4"/>
    <w:rsid w:val="009B69F6"/>
    <w:rsid w:val="009C181D"/>
    <w:rsid w:val="009E25A9"/>
    <w:rsid w:val="009F0532"/>
    <w:rsid w:val="00A21584"/>
    <w:rsid w:val="00A219F3"/>
    <w:rsid w:val="00A33A58"/>
    <w:rsid w:val="00A345BB"/>
    <w:rsid w:val="00A60BA7"/>
    <w:rsid w:val="00A61386"/>
    <w:rsid w:val="00A6545C"/>
    <w:rsid w:val="00A74AF0"/>
    <w:rsid w:val="00A83B17"/>
    <w:rsid w:val="00A90A11"/>
    <w:rsid w:val="00A91154"/>
    <w:rsid w:val="00A93074"/>
    <w:rsid w:val="00AA5809"/>
    <w:rsid w:val="00AA772C"/>
    <w:rsid w:val="00AB5BD4"/>
    <w:rsid w:val="00AC273C"/>
    <w:rsid w:val="00AC3042"/>
    <w:rsid w:val="00AF4F6C"/>
    <w:rsid w:val="00B2553D"/>
    <w:rsid w:val="00B43551"/>
    <w:rsid w:val="00B5603E"/>
    <w:rsid w:val="00B70281"/>
    <w:rsid w:val="00B77A2C"/>
    <w:rsid w:val="00B817CB"/>
    <w:rsid w:val="00B930F2"/>
    <w:rsid w:val="00BA3C55"/>
    <w:rsid w:val="00BB5A57"/>
    <w:rsid w:val="00BC1168"/>
    <w:rsid w:val="00BD79F0"/>
    <w:rsid w:val="00BE109B"/>
    <w:rsid w:val="00BF5766"/>
    <w:rsid w:val="00C0054F"/>
    <w:rsid w:val="00C1125D"/>
    <w:rsid w:val="00C11D06"/>
    <w:rsid w:val="00C14626"/>
    <w:rsid w:val="00C247AA"/>
    <w:rsid w:val="00C4649D"/>
    <w:rsid w:val="00C46AB3"/>
    <w:rsid w:val="00C725FE"/>
    <w:rsid w:val="00C748EA"/>
    <w:rsid w:val="00C76EDD"/>
    <w:rsid w:val="00C80E18"/>
    <w:rsid w:val="00CC07C0"/>
    <w:rsid w:val="00CC2184"/>
    <w:rsid w:val="00CC39A5"/>
    <w:rsid w:val="00CE3A2C"/>
    <w:rsid w:val="00CF7AF1"/>
    <w:rsid w:val="00D01014"/>
    <w:rsid w:val="00D1012B"/>
    <w:rsid w:val="00D175B4"/>
    <w:rsid w:val="00D2631C"/>
    <w:rsid w:val="00DA05F4"/>
    <w:rsid w:val="00DA07CA"/>
    <w:rsid w:val="00DB5FD2"/>
    <w:rsid w:val="00DF1BAF"/>
    <w:rsid w:val="00DF37C0"/>
    <w:rsid w:val="00E04FBC"/>
    <w:rsid w:val="00E05952"/>
    <w:rsid w:val="00E10D7A"/>
    <w:rsid w:val="00E12B0E"/>
    <w:rsid w:val="00E1565B"/>
    <w:rsid w:val="00E204BC"/>
    <w:rsid w:val="00E217A5"/>
    <w:rsid w:val="00E471B2"/>
    <w:rsid w:val="00E51DD2"/>
    <w:rsid w:val="00E74898"/>
    <w:rsid w:val="00E80557"/>
    <w:rsid w:val="00E80E58"/>
    <w:rsid w:val="00E82469"/>
    <w:rsid w:val="00E911E2"/>
    <w:rsid w:val="00E94701"/>
    <w:rsid w:val="00EC7EC4"/>
    <w:rsid w:val="00EE25E8"/>
    <w:rsid w:val="00F2496D"/>
    <w:rsid w:val="00F30C4A"/>
    <w:rsid w:val="00F32ED5"/>
    <w:rsid w:val="00F446FA"/>
    <w:rsid w:val="00FA694A"/>
    <w:rsid w:val="00FB0EB7"/>
    <w:rsid w:val="00FC2AC5"/>
    <w:rsid w:val="00FD7BB4"/>
    <w:rsid w:val="00FF3239"/>
    <w:rsid w:val="00FF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E"/>
  </w:style>
  <w:style w:type="paragraph" w:styleId="1">
    <w:name w:val="heading 1"/>
    <w:basedOn w:val="a"/>
    <w:link w:val="10"/>
    <w:uiPriority w:val="9"/>
    <w:qFormat/>
    <w:rsid w:val="00C464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3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3551"/>
    <w:pPr>
      <w:ind w:left="720"/>
      <w:contextualSpacing/>
    </w:pPr>
  </w:style>
  <w:style w:type="paragraph" w:styleId="3">
    <w:name w:val="Body Text Indent 3"/>
    <w:basedOn w:val="a"/>
    <w:link w:val="30"/>
    <w:rsid w:val="00E80E5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80E5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42223"/>
  </w:style>
  <w:style w:type="paragraph" w:styleId="a6">
    <w:name w:val="header"/>
    <w:basedOn w:val="a"/>
    <w:link w:val="a7"/>
    <w:uiPriority w:val="99"/>
    <w:semiHidden/>
    <w:unhideWhenUsed/>
    <w:rsid w:val="00D01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1014"/>
  </w:style>
  <w:style w:type="paragraph" w:styleId="a8">
    <w:name w:val="footer"/>
    <w:basedOn w:val="a"/>
    <w:link w:val="a9"/>
    <w:uiPriority w:val="99"/>
    <w:unhideWhenUsed/>
    <w:rsid w:val="00D01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1014"/>
  </w:style>
  <w:style w:type="character" w:styleId="aa">
    <w:name w:val="line number"/>
    <w:basedOn w:val="a0"/>
    <w:uiPriority w:val="99"/>
    <w:semiHidden/>
    <w:unhideWhenUsed/>
    <w:rsid w:val="00B817CB"/>
  </w:style>
  <w:style w:type="paragraph" w:styleId="2">
    <w:name w:val="Body Text Indent 2"/>
    <w:basedOn w:val="a"/>
    <w:link w:val="20"/>
    <w:uiPriority w:val="99"/>
    <w:unhideWhenUsed/>
    <w:rsid w:val="00A90A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90A11"/>
  </w:style>
  <w:style w:type="character" w:styleId="ab">
    <w:name w:val="Hyperlink"/>
    <w:basedOn w:val="a0"/>
    <w:uiPriority w:val="99"/>
    <w:unhideWhenUsed/>
    <w:rsid w:val="00131E62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3F2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967F0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4649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e">
    <w:name w:val="Strong"/>
    <w:basedOn w:val="a0"/>
    <w:uiPriority w:val="22"/>
    <w:qFormat/>
    <w:rsid w:val="00006BAA"/>
    <w:rPr>
      <w:b/>
      <w:bCs/>
    </w:rPr>
  </w:style>
  <w:style w:type="table" w:styleId="af">
    <w:name w:val="Table Grid"/>
    <w:basedOn w:val="a1"/>
    <w:uiPriority w:val="59"/>
    <w:rsid w:val="002F0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yl5">
    <w:name w:val="_5yl5"/>
    <w:basedOn w:val="a0"/>
    <w:rsid w:val="00670A62"/>
  </w:style>
  <w:style w:type="paragraph" w:styleId="af0">
    <w:name w:val="Revision"/>
    <w:hidden/>
    <w:uiPriority w:val="99"/>
    <w:semiHidden/>
    <w:rsid w:val="00E10D7A"/>
    <w:pPr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E10D7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10D7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10D7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10D7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10D7A"/>
    <w:rPr>
      <w:b/>
      <w:bCs/>
      <w:sz w:val="20"/>
      <w:szCs w:val="20"/>
    </w:rPr>
  </w:style>
  <w:style w:type="character" w:customStyle="1" w:styleId="fontstyle265">
    <w:name w:val="fontstyle265"/>
    <w:basedOn w:val="a0"/>
    <w:rsid w:val="004C4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64723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4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7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8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22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07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04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9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9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63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5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6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5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2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7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2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7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6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7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0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6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73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1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6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5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2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75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5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0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1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5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8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2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8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3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7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4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9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0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4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8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7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7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6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1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4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8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7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1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5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7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9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73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7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3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1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8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4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82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5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7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0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3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8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0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0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8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1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7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5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5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1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6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5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0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8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1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1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0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1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5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6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1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9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8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5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0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7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6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06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4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9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3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7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7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0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2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8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8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7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3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8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9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8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4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4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0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2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45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8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8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0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5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1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6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5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0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8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0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7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5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7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8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6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2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6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2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5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1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7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4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26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9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0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4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0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66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7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3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7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2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3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0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4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0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3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1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2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0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9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7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6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5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5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2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0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2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5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7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0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5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0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2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7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8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0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6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4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1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7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4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2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2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1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2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7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4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7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4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8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83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0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6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829422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2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9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8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9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7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8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4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33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2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7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9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0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0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7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6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4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8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3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4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6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7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4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4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9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1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2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6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3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3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9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2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5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3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9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9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2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8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2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5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9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3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7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3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8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9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5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9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7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4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0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1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2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0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9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3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17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5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5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6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0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1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7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5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53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8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5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1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8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5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1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7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5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6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8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7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8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3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4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2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8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2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16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9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4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7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71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7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69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4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5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5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2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9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0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5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1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6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15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4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7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9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6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3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4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1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3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5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2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62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6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8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5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8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6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87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1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5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0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4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9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1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2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13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66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4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2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0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5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4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2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1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3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06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1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69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9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7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8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0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1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0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7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1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4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6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15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5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8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7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3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0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1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8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8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1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6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0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75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4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2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8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8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6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8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3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5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2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2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8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6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2639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8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9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3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77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53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4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9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2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9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1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6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9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6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6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1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65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1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3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4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4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14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8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4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3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8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4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9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5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5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4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0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35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3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09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7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2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8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8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7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6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2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3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9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8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5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7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4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9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13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7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5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9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6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2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1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83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7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3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0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5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2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1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2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2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1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2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1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2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4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0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3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7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8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4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4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7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0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5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1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6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7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8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4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4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7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0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5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7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1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8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2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3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2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2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2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7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6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63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0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3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4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9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2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9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teca.ucm.es/tesis/fll/ucm-t26666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osvita.ua/vnz/reports/psychology/2896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ilolog.univ.kiev.ua/php/4/7/Studia_Linguistica_5_2/234_239.pdf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Співвідношення лексичних одиниць іспанськи</a:t>
            </a:r>
            <a:r>
              <a:rPr lang="uk-UA"/>
              <a:t>х</a:t>
            </a:r>
            <a:r>
              <a:rPr lang="ru-RU"/>
              <a:t> прикметників кольору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Співвідношення лексичних одиниць іспанський прикметників кольору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 sz="1050" b="1"/>
                      <a:t>31%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050" b="1"/>
                      <a:t>49%</a:t>
                    </a:r>
                  </a:p>
                </c:rich>
              </c:tx>
              <c:showPercent val="1"/>
            </c:dLbl>
            <c:dLbl>
              <c:idx val="2"/>
              <c:tx>
                <c:rich>
                  <a:bodyPr/>
                  <a:lstStyle/>
                  <a:p>
                    <a:pPr>
                      <a:defRPr b="1"/>
                    </a:pPr>
                    <a:r>
                      <a:rPr lang="en-US" sz="1100" b="1"/>
                      <a:t>20%</a:t>
                    </a:r>
                  </a:p>
                </c:rich>
              </c:tx>
              <c:spPr/>
              <c:showPercent val="1"/>
            </c:dLbl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Білий</c:v>
                </c:pt>
                <c:pt idx="1">
                  <c:v>Чорний</c:v>
                </c:pt>
                <c:pt idx="2">
                  <c:v>Червоний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18</c:v>
                </c:pt>
                <c:pt idx="1">
                  <c:v>29</c:v>
                </c:pt>
                <c:pt idx="2">
                  <c:v>14</c:v>
                </c:pt>
              </c:numCache>
            </c:numRef>
          </c:val>
        </c:ser>
        <c:dLbls>
          <c:showPercent val="1"/>
        </c:dLbls>
      </c:pie3DChart>
    </c:plotArea>
    <c:legend>
      <c:legendPos val="r"/>
    </c:legend>
    <c:plotVisOnly val="1"/>
    <c:dispBlanksAs val="zero"/>
  </c:chart>
  <c:spPr>
    <a:ln>
      <a:solidFill>
        <a:schemeClr val="bg1"/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66589-F4F3-4C43-8711-8F811A77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22</Pages>
  <Words>5036</Words>
  <Characters>28711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1</cp:lastModifiedBy>
  <cp:revision>5</cp:revision>
  <dcterms:created xsi:type="dcterms:W3CDTF">2015-02-18T18:00:00Z</dcterms:created>
  <dcterms:modified xsi:type="dcterms:W3CDTF">2015-02-19T08:03:00Z</dcterms:modified>
</cp:coreProperties>
</file>